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t>Vplus</w:t>
      </w:r>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r w:rsidRPr="005D5A74">
              <w:t>Bystřicko a Velkomeziříčsko</w:t>
            </w:r>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r w:rsidRPr="005D5A74">
              <w:t>Moravskobud</w:t>
            </w:r>
            <w:r w:rsidR="00945896">
              <w:t>ějovicko</w:t>
            </w:r>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r w:rsidRPr="005D5A74">
              <w:t>Humpolecko</w:t>
            </w:r>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03AA59D9"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r w:rsidRPr="00C94A51">
              <w:t>Bystřicko a Velkomeziříčsko</w:t>
            </w:r>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r w:rsidRPr="00C94A51">
              <w:t>Moravskobud</w:t>
            </w:r>
            <w:r w:rsidR="005B5BC2">
              <w:t>ějovicko</w:t>
            </w:r>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r w:rsidRPr="00C94A51">
              <w:t>Humpolecko</w:t>
            </w:r>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 – N</w:t>
            </w:r>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N</w:t>
            </w:r>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N</w:t>
            </w:r>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4D7DB924"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ins w:id="2" w:author="Autor">
              <w:r w:rsidR="00756C78">
                <w:rPr>
                  <w:rFonts w:cs="Arial"/>
                  <w:bCs/>
                  <w:shd w:val="clear" w:color="auto" w:fill="FFFFFF"/>
                </w:rPr>
                <w:t>0</w:t>
              </w:r>
            </w:ins>
            <w:del w:id="3" w:author="Autor">
              <w:r w:rsidRPr="00456A0D" w:rsidDel="00756C78">
                <w:rPr>
                  <w:rFonts w:cs="Arial"/>
                  <w:bCs/>
                  <w:shd w:val="clear" w:color="auto" w:fill="FFFFFF"/>
                </w:rPr>
                <w:delText>3</w:delText>
              </w:r>
            </w:del>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1BCFC33E"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ins w:id="4" w:author="Autor">
              <w:r w:rsidR="00756C78">
                <w:rPr>
                  <w:rFonts w:cs="Arial"/>
                  <w:bCs/>
                  <w:shd w:val="clear" w:color="auto" w:fill="FFFFFF"/>
                </w:rPr>
                <w:t>3</w:t>
              </w:r>
            </w:ins>
            <w:del w:id="5" w:author="Autor">
              <w:r w:rsidRPr="00456A0D" w:rsidDel="00756C78">
                <w:rPr>
                  <w:rFonts w:cs="Arial"/>
                  <w:bCs/>
                  <w:shd w:val="clear" w:color="auto" w:fill="FFFFFF"/>
                </w:rPr>
                <w:delText>5</w:delText>
              </w:r>
            </w:del>
          </w:p>
        </w:tc>
        <w:tc>
          <w:tcPr>
            <w:tcW w:w="1416" w:type="dxa"/>
            <w:vAlign w:val="center"/>
          </w:tcPr>
          <w:p w14:paraId="23527B8D" w14:textId="394586DD"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 – S</w:t>
            </w:r>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 – S</w:t>
            </w:r>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Vplus - S</w:t>
            </w:r>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10947571"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D71601">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Nová vozidla kategorie M, S, V, Vplus</w:t>
      </w:r>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(Low Entry)</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19AE7ECE"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6C184A">
        <w:rPr>
          <w:rFonts w:ascii="Arial" w:eastAsia="Calibri" w:hAnsi="Arial" w:cs="Arial"/>
          <w:bCs/>
        </w:rPr>
        <w:t>, v případě provedení LE bude ofuk prostoru nástupu cestujících u předních dveří</w:t>
      </w:r>
      <w:r w:rsidR="00A00576">
        <w:rPr>
          <w:rFonts w:ascii="Arial" w:eastAsia="Calibri" w:hAnsi="Arial" w:cs="Arial"/>
          <w:bCs/>
        </w:rPr>
        <w:t>, nebo lze mít vyhřívání schodů či podlahy v nástupním prostoru</w:t>
      </w:r>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5D4F1B7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3EDD5130"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6" w:name="_Ref61243687"/>
      <w:r w:rsidRPr="001D0372">
        <w:rPr>
          <w:rFonts w:ascii="Arial" w:eastAsia="Calibri" w:hAnsi="Arial" w:cs="Arial"/>
          <w:color w:val="auto"/>
          <w:sz w:val="24"/>
          <w:szCs w:val="24"/>
        </w:rPr>
        <w:t>Starší vozidla vstupující do systému VDV přípustných kategorií S, V, Vplus</w:t>
      </w:r>
      <w:bookmarkEnd w:id="6"/>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45A05993"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w:t>
      </w:r>
      <w:r w:rsidR="00EB61A3">
        <w:rPr>
          <w:rFonts w:ascii="Arial" w:eastAsia="Calibri" w:hAnsi="Arial" w:cs="Arial"/>
          <w:bCs/>
        </w:rPr>
        <w:t xml:space="preserve">neplatí pro kategorii S, kde </w:t>
      </w:r>
      <w:r w:rsidR="00EB61A3">
        <w:rPr>
          <w:rFonts w:ascii="Arial" w:eastAsia="Calibri" w:hAnsi="Arial" w:cs="Arial"/>
          <w:bCs/>
        </w:rPr>
        <w:lastRenderedPageBreak/>
        <w:t>stačí prostor pro umístění jednoho kočárku nebo vozíku pro invalidy, v tomto místě mohou být sklopné sedačky</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49335D0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Vozidla kategorie M – N</w:t>
      </w:r>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Low Entry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2445187F"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09C98B5E"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255575F2"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5A9A8CD8"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Low Entry </w:t>
      </w:r>
    </w:p>
    <w:p w14:paraId="7134E4E2"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83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61A22B1"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7" w:name="_Toc6386387"/>
      <w:r w:rsidRPr="002E1628">
        <w:rPr>
          <w:rFonts w:ascii="Arial" w:hAnsi="Arial" w:cs="Arial"/>
          <w:color w:val="auto"/>
        </w:rPr>
        <w:t>Vozidla kategorie Vplus – N</w:t>
      </w:r>
      <w:bookmarkEnd w:id="7"/>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Low Entry </w:t>
      </w:r>
    </w:p>
    <w:p w14:paraId="031F89F6" w14:textId="63B1D38A"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85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Vozidla kategorie Vplus-S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Nízkopodlažnost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Jedny dveře - nutná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733B38B8"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w:t>
      </w:r>
      <w:del w:id="8" w:author="Autor">
        <w:r w:rsidRPr="00D11CE7" w:rsidDel="00597060">
          <w:rPr>
            <w:rStyle w:val="Siln"/>
            <w:rFonts w:cs="Arial"/>
            <w:b w:val="0"/>
          </w:rPr>
          <w:delText xml:space="preserve"> nebo vozíku pro invalidy</w:delText>
        </w:r>
      </w:del>
      <w:r w:rsidRPr="00D11CE7">
        <w:rPr>
          <w:rStyle w:val="Siln"/>
          <w:rFonts w:cs="Arial"/>
          <w:b w:val="0"/>
        </w:rPr>
        <w:t>,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A3F0803"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w:t>
      </w:r>
      <w:del w:id="9" w:author="Autor">
        <w:r w:rsidRPr="00D11CE7" w:rsidDel="00597060">
          <w:rPr>
            <w:rStyle w:val="Siln"/>
            <w:rFonts w:cs="Arial"/>
            <w:b w:val="0"/>
          </w:rPr>
          <w:delText xml:space="preserve"> a invalidní vozík</w:delText>
        </w:r>
      </w:del>
      <w:r w:rsidRPr="00D11CE7">
        <w:rPr>
          <w:rStyle w:val="Siln"/>
          <w:rFonts w:cs="Arial"/>
          <w:b w:val="0"/>
        </w:rPr>
        <w:t>)</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(Low Entry)</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10" w:name="_Toc10991133"/>
      <w:r w:rsidRPr="00E5257F">
        <w:rPr>
          <w:rFonts w:ascii="Arial" w:hAnsi="Arial" w:cs="Arial"/>
          <w:color w:val="auto"/>
        </w:rPr>
        <w:t>Pohon (palivo)</w:t>
      </w:r>
      <w:bookmarkEnd w:id="10"/>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375F43B9"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6A4AE2">
        <w:rPr>
          <w:rFonts w:ascii="Arial" w:hAnsi="Arial" w:cs="Arial"/>
          <w:bCs/>
          <w:shd w:val="clear" w:color="auto" w:fill="FFFFFF"/>
        </w:rPr>
        <w:t>kapitolou 5</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2AF30358" w14:textId="22F84DEF" w:rsidR="00493FEB" w:rsidRPr="00456A0D" w:rsidRDefault="00F0212A" w:rsidP="00493FEB">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w:t>
      </w:r>
      <w:r w:rsidR="00493FEB">
        <w:rPr>
          <w:rFonts w:ascii="Arial" w:hAnsi="Arial" w:cs="Arial"/>
          <w:bCs/>
          <w:shd w:val="clear" w:color="auto" w:fill="FFFFFF"/>
        </w:rPr>
        <w:t>l</w:t>
      </w:r>
      <w:r w:rsidR="006A4AE2">
        <w:rPr>
          <w:rFonts w:ascii="Arial" w:hAnsi="Arial" w:cs="Arial"/>
          <w:bCs/>
          <w:shd w:val="clear" w:color="auto" w:fill="FFFFFF"/>
        </w:rPr>
        <w:t>, včetně elektrokol</w:t>
      </w:r>
      <w:r w:rsidR="006A4AE2" w:rsidRPr="00456A0D">
        <w:rPr>
          <w:rFonts w:ascii="Arial" w:hAnsi="Arial" w:cs="Arial"/>
          <w:bCs/>
          <w:shd w:val="clear" w:color="auto" w:fill="FFFFFF"/>
        </w:rPr>
        <w:t xml:space="preserve">. </w:t>
      </w:r>
      <w:r w:rsidRPr="00456A0D">
        <w:rPr>
          <w:rFonts w:ascii="Arial" w:hAnsi="Arial" w:cs="Arial"/>
          <w:bCs/>
          <w:shd w:val="clear" w:color="auto" w:fill="FFFFFF"/>
        </w:rPr>
        <w:t xml:space="preserve">. </w:t>
      </w:r>
      <w:r w:rsidR="00493FEB" w:rsidRPr="00456A0D">
        <w:rPr>
          <w:rFonts w:ascii="Arial" w:hAnsi="Arial" w:cs="Arial"/>
          <w:bCs/>
          <w:shd w:val="clear" w:color="auto" w:fill="FFFFFF"/>
        </w:rPr>
        <w:lastRenderedPageBreak/>
        <w:t>Přívěsný vozík musí být ho</w:t>
      </w:r>
      <w:r w:rsidR="00493FEB">
        <w:rPr>
          <w:rFonts w:ascii="Arial" w:hAnsi="Arial" w:cs="Arial"/>
          <w:bCs/>
          <w:shd w:val="clear" w:color="auto" w:fill="FFFFFF"/>
        </w:rPr>
        <w:t>mologován dle platných předpisů. Z</w:t>
      </w:r>
      <w:r w:rsidR="00493FEB" w:rsidRPr="00456A0D">
        <w:rPr>
          <w:rFonts w:ascii="Arial" w:hAnsi="Arial" w:cs="Arial"/>
          <w:bCs/>
          <w:shd w:val="clear" w:color="auto" w:fill="FFFFFF"/>
        </w:rPr>
        <w:t>a splnění legislativních podmínek pro provoz na pozemních komunikacích ručí dopravce.</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11" w:name="_Toc6386394"/>
      <w:r w:rsidRPr="00C73968">
        <w:rPr>
          <w:rFonts w:ascii="Arial" w:hAnsi="Arial" w:cs="Arial"/>
          <w:color w:val="auto"/>
        </w:rPr>
        <w:t>Všeobecné standardy vybavení vozidel</w:t>
      </w:r>
      <w:bookmarkEnd w:id="11"/>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12" w:name="_Ref481657917"/>
      <w:bookmarkStart w:id="13" w:name="_Toc6386395"/>
      <w:r w:rsidRPr="00FA2B9A">
        <w:rPr>
          <w:rFonts w:ascii="Arial" w:hAnsi="Arial" w:cs="Arial"/>
          <w:color w:val="auto"/>
        </w:rPr>
        <w:t>Elektronické informační panely</w:t>
      </w:r>
      <w:bookmarkEnd w:id="12"/>
      <w:r w:rsidRPr="00FA2B9A">
        <w:rPr>
          <w:rFonts w:ascii="Arial" w:hAnsi="Arial" w:cs="Arial"/>
          <w:color w:val="auto"/>
        </w:rPr>
        <w:t xml:space="preserve"> vnější</w:t>
      </w:r>
      <w:bookmarkEnd w:id="13"/>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lastRenderedPageBreak/>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14" w:name="_Toc6386396"/>
      <w:r w:rsidRPr="00FA2B9A">
        <w:rPr>
          <w:rStyle w:val="Siln"/>
          <w:rFonts w:ascii="Arial" w:hAnsi="Arial" w:cs="Arial"/>
          <w:b/>
          <w:bCs/>
          <w:color w:val="auto"/>
        </w:rPr>
        <w:t>Elektronický panel vnější přední</w:t>
      </w:r>
      <w:bookmarkEnd w:id="14"/>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29F56E1"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0A9A223" w14:textId="77777777" w:rsidR="00493FEB" w:rsidRPr="00456A0D" w:rsidRDefault="00493FEB" w:rsidP="00493FEB">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15" w:name="_Toc6386397"/>
      <w:r w:rsidRPr="008F56D3">
        <w:rPr>
          <w:rFonts w:ascii="Arial" w:hAnsi="Arial" w:cs="Arial"/>
          <w:color w:val="auto"/>
        </w:rPr>
        <w:t>Elektronický panel vnější boční</w:t>
      </w:r>
      <w:bookmarkEnd w:id="15"/>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16" w:name="_Toc328101903"/>
      <w:bookmarkStart w:id="17" w:name="_Toc328127966"/>
      <w:bookmarkEnd w:id="16"/>
      <w:bookmarkEnd w:id="17"/>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8" w:name="_Toc328101904"/>
      <w:bookmarkStart w:id="19" w:name="_Toc328127967"/>
      <w:bookmarkEnd w:id="18"/>
      <w:bookmarkEnd w:id="19"/>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20" w:name="_Toc328101905"/>
      <w:bookmarkStart w:id="21" w:name="_Toc328127968"/>
      <w:bookmarkEnd w:id="20"/>
      <w:bookmarkEnd w:id="21"/>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22" w:name="_Toc328101906"/>
      <w:bookmarkStart w:id="23" w:name="_Toc328127969"/>
      <w:bookmarkEnd w:id="22"/>
      <w:bookmarkEnd w:id="23"/>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24" w:name="_Toc328101907"/>
      <w:bookmarkStart w:id="25" w:name="_Toc328127970"/>
      <w:bookmarkEnd w:id="24"/>
      <w:bookmarkEnd w:id="25"/>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26" w:name="_Toc328101908"/>
      <w:bookmarkStart w:id="27" w:name="_Toc328127971"/>
      <w:bookmarkEnd w:id="26"/>
      <w:bookmarkEnd w:id="27"/>
      <w:r w:rsidRPr="00456A0D">
        <w:rPr>
          <w:rFonts w:cs="Arial"/>
        </w:rPr>
        <w:t>Důležité nácestné zastávky (dle dohody s objednatelem)</w:t>
      </w:r>
      <w:bookmarkStart w:id="28" w:name="_Toc328101909"/>
      <w:bookmarkStart w:id="29" w:name="_Toc328127972"/>
      <w:bookmarkEnd w:id="28"/>
      <w:bookmarkEnd w:id="29"/>
    </w:p>
    <w:p w14:paraId="6364A4D7" w14:textId="58E418C1" w:rsidR="00493FEB" w:rsidRDefault="00F71280" w:rsidP="00493FEB">
      <w:pPr>
        <w:pStyle w:val="Odstavecseseznamem"/>
        <w:numPr>
          <w:ilvl w:val="0"/>
          <w:numId w:val="4"/>
        </w:numPr>
        <w:autoSpaceDE w:val="0"/>
        <w:autoSpaceDN w:val="0"/>
        <w:adjustRightInd w:val="0"/>
        <w:spacing w:before="60" w:after="0" w:line="360" w:lineRule="auto"/>
        <w:contextualSpacing w:val="0"/>
        <w:jc w:val="both"/>
        <w:rPr>
          <w:rFonts w:cs="Arial"/>
        </w:rPr>
      </w:pPr>
      <w:bookmarkStart w:id="30" w:name="_Toc328101910"/>
      <w:bookmarkStart w:id="31" w:name="_Toc328127973"/>
      <w:bookmarkEnd w:id="30"/>
      <w:bookmarkEnd w:id="31"/>
      <w:r w:rsidRPr="00456A0D">
        <w:rPr>
          <w:rFonts w:cs="Arial"/>
        </w:rPr>
        <w:t>Zobrazení piktogramů (přestup na vlak, MHD, přeprava kol)</w:t>
      </w:r>
      <w:bookmarkStart w:id="32" w:name="_Toc328101911"/>
      <w:bookmarkStart w:id="33" w:name="_Toc328127974"/>
      <w:bookmarkEnd w:id="32"/>
      <w:bookmarkEnd w:id="33"/>
      <w:r w:rsidR="00493FEB" w:rsidRPr="00493FEB">
        <w:rPr>
          <w:rFonts w:cs="Arial"/>
        </w:rPr>
        <w:t xml:space="preserve"> </w:t>
      </w:r>
      <w:r w:rsidR="00493FEB">
        <w:rPr>
          <w:rFonts w:cs="Arial"/>
        </w:rPr>
        <w:t>, piktogramy budou zobrazeny v pravém horním segmentu panelu za názvem cílové zastávky. V případě dlouhého názvu lze piktogram vypustit</w:t>
      </w:r>
    </w:p>
    <w:p w14:paraId="2714B18F"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5FEC928A"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BE9EF0" w14:textId="77777777" w:rsidR="00493FEB" w:rsidRPr="001A6743" w:rsidRDefault="00493FEB" w:rsidP="00493FEB">
      <w:pPr>
        <w:autoSpaceDE w:val="0"/>
        <w:autoSpaceDN w:val="0"/>
        <w:adjustRightInd w:val="0"/>
        <w:spacing w:before="60" w:after="0" w:line="360" w:lineRule="auto"/>
        <w:ind w:left="360"/>
        <w:jc w:val="both"/>
        <w:rPr>
          <w:rFonts w:cs="Arial"/>
        </w:rPr>
      </w:pPr>
      <w:r w:rsidRPr="001A6743">
        <w:rPr>
          <w:rFonts w:cs="Arial"/>
        </w:rPr>
        <w:lastRenderedPageBreak/>
        <w:t>„</w:t>
      </w:r>
      <w:r w:rsidRPr="00093732">
        <w:rPr>
          <w:rFonts w:ascii="Arial" w:hAnsi="Arial" w:cs="Arial"/>
        </w:rPr>
        <w:t>Přes zastávky“</w:t>
      </w: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34" w:name="_Toc328101912"/>
      <w:bookmarkStart w:id="35" w:name="_Toc328127975"/>
      <w:bookmarkEnd w:id="34"/>
      <w:bookmarkEnd w:id="35"/>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36" w:name="_Toc6386398"/>
      <w:r w:rsidRPr="008F56D3">
        <w:rPr>
          <w:rFonts w:ascii="Arial" w:hAnsi="Arial" w:cs="Arial"/>
          <w:color w:val="auto"/>
        </w:rPr>
        <w:t>Elektronický panel vnější zadní</w:t>
      </w:r>
      <w:bookmarkEnd w:id="36"/>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7" w:name="_Ref481657946"/>
      <w:bookmarkStart w:id="38" w:name="_Toc6386399"/>
      <w:r w:rsidRPr="008F56D3">
        <w:rPr>
          <w:rFonts w:ascii="Arial" w:hAnsi="Arial" w:cs="Arial"/>
          <w:color w:val="auto"/>
        </w:rPr>
        <w:lastRenderedPageBreak/>
        <w:t>Elektronické informační a signalizační zařízení vnitřní</w:t>
      </w:r>
      <w:bookmarkEnd w:id="37"/>
      <w:bookmarkEnd w:id="38"/>
    </w:p>
    <w:p w14:paraId="443A6339" w14:textId="77777777" w:rsidR="00C54FA2" w:rsidRPr="008F56D3" w:rsidRDefault="00C54FA2" w:rsidP="008F56D3">
      <w:pPr>
        <w:pStyle w:val="Nadpis3"/>
        <w:rPr>
          <w:rFonts w:ascii="Arial" w:hAnsi="Arial" w:cs="Arial"/>
          <w:color w:val="auto"/>
        </w:rPr>
      </w:pPr>
      <w:bookmarkStart w:id="39" w:name="_Toc6386400"/>
      <w:r w:rsidRPr="008F56D3">
        <w:rPr>
          <w:rFonts w:ascii="Arial" w:hAnsi="Arial" w:cs="Arial"/>
          <w:color w:val="auto"/>
        </w:rPr>
        <w:t>Elektronické informační panely vnitřní</w:t>
      </w:r>
      <w:bookmarkEnd w:id="39"/>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ozidla kategorie V, Vplus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47CEF1AB" w14:textId="77777777" w:rsidR="00493FEB" w:rsidRPr="00456A0D" w:rsidRDefault="00C54FA2" w:rsidP="00493FEB">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493FEB">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lastRenderedPageBreak/>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Barva zobrazovaných znaků - červená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32AC3B05"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r w:rsidR="00452382">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40" w:name="_Toc6386401"/>
      <w:r w:rsidRPr="0018180D">
        <w:rPr>
          <w:rFonts w:ascii="Arial" w:hAnsi="Arial" w:cs="Arial"/>
          <w:color w:val="auto"/>
        </w:rPr>
        <w:t>Elektronický akustický informační systém</w:t>
      </w:r>
      <w:bookmarkEnd w:id="40"/>
      <w:r w:rsidRPr="0018180D">
        <w:rPr>
          <w:rFonts w:ascii="Arial" w:hAnsi="Arial" w:cs="Arial"/>
          <w:color w:val="auto"/>
        </w:rPr>
        <w:t xml:space="preserve"> </w:t>
      </w:r>
    </w:p>
    <w:p w14:paraId="3D5332DD" w14:textId="55C286D3"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452382" w:rsidRPr="00452382">
        <w:rPr>
          <w:rFonts w:ascii="Arial" w:hAnsi="Arial" w:cs="Arial"/>
          <w:shd w:val="clear" w:color="auto" w:fill="FFFFFF"/>
        </w:rPr>
        <w:t xml:space="preserve"> </w:t>
      </w:r>
      <w:r w:rsidR="00452382">
        <w:rPr>
          <w:rFonts w:ascii="Arial" w:hAnsi="Arial" w:cs="Arial"/>
          <w:shd w:val="clear" w:color="auto" w:fill="FFFFFF"/>
        </w:rPr>
        <w:t>pomocí palubního počítače</w:t>
      </w:r>
      <w:r w:rsidR="00452382" w:rsidRPr="00456A0D">
        <w:rPr>
          <w:rFonts w:ascii="Arial" w:hAnsi="Arial" w:cs="Arial"/>
          <w:shd w:val="clear" w:color="auto" w:fill="FFFFFF"/>
        </w:rPr>
        <w:t xml:space="preserve">. </w:t>
      </w:r>
      <w:r w:rsidR="00452382">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Součástí elektronického akustického informačního systému je i informační systém pro nevidomé – vybavení vozidla přijímačem signálu z osobní vysílačky nevidomého a automatického nahlášení čísla linky a směru jízdy</w:t>
      </w:r>
      <w:r w:rsidR="00452382" w:rsidRPr="00452382">
        <w:rPr>
          <w:rFonts w:ascii="Arial" w:hAnsi="Arial" w:cs="Arial"/>
          <w:shd w:val="clear" w:color="auto" w:fill="FFFFFF"/>
        </w:rPr>
        <w:t xml:space="preserve"> </w:t>
      </w:r>
      <w:r w:rsidR="00452382">
        <w:rPr>
          <w:rFonts w:ascii="Arial" w:hAnsi="Arial" w:cs="Arial"/>
          <w:shd w:val="clear" w:color="auto" w:fill="FFFFFF"/>
        </w:rPr>
        <w:t>a případně dalších dopravních informací</w:t>
      </w:r>
      <w:r w:rsidR="00452382" w:rsidRPr="00456A0D">
        <w:rPr>
          <w:rFonts w:ascii="Arial" w:hAnsi="Arial" w:cs="Arial"/>
          <w:shd w:val="clear" w:color="auto" w:fill="FFFFFF"/>
        </w:rPr>
        <w:t>.</w:t>
      </w:r>
      <w:r w:rsidR="00452382">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41" w:name="_Hlk62405473"/>
      <w:r>
        <w:t>min. 200 MB</w:t>
      </w:r>
      <w:r w:rsidRPr="00456A0D">
        <w:rPr>
          <w:rFonts w:cs="Arial"/>
          <w:shd w:val="clear" w:color="auto" w:fill="FFFFFF"/>
        </w:rPr>
        <w:t xml:space="preserve"> </w:t>
      </w:r>
      <w:bookmarkEnd w:id="41"/>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18070F59"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452382">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42" w:name="_Toc6386402"/>
      <w:r w:rsidRPr="00515B7C">
        <w:rPr>
          <w:rFonts w:ascii="Arial" w:hAnsi="Arial" w:cs="Arial"/>
          <w:color w:val="auto"/>
        </w:rPr>
        <w:t>Signalizační zařízení uvnitř vozidla</w:t>
      </w:r>
      <w:bookmarkEnd w:id="42"/>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43" w:name="_Ref531858982"/>
      <w:bookmarkStart w:id="44" w:name="_Toc6386403"/>
      <w:r w:rsidRPr="00515B7C">
        <w:rPr>
          <w:rFonts w:ascii="Arial" w:hAnsi="Arial" w:cs="Arial"/>
          <w:color w:val="auto"/>
        </w:rPr>
        <w:t>Informační vitríny a informační materiály ve vozidle</w:t>
      </w:r>
      <w:bookmarkEnd w:id="43"/>
      <w:bookmarkEnd w:id="44"/>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45" w:name="_Toc6386404"/>
      <w:r w:rsidRPr="00515B7C">
        <w:rPr>
          <w:rFonts w:ascii="Arial" w:hAnsi="Arial" w:cs="Arial"/>
          <w:color w:val="auto"/>
        </w:rPr>
        <w:t>Vnější vzhled vozidel</w:t>
      </w:r>
      <w:bookmarkEnd w:id="45"/>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46" w:name="_Toc6386405"/>
      <w:r w:rsidRPr="005C69F5">
        <w:rPr>
          <w:rFonts w:ascii="Arial" w:hAnsi="Arial" w:cs="Arial"/>
          <w:color w:val="auto"/>
        </w:rPr>
        <w:t>Informační piktogramy na vnější straně vozidla a uvnitř vozidla</w:t>
      </w:r>
      <w:bookmarkEnd w:id="46"/>
    </w:p>
    <w:p w14:paraId="78DF3B1F" w14:textId="77777777" w:rsidR="00267E3D" w:rsidRPr="005C69F5" w:rsidRDefault="00267E3D" w:rsidP="005C69F5">
      <w:pPr>
        <w:pStyle w:val="Nadpis3"/>
        <w:rPr>
          <w:rFonts w:ascii="Arial" w:hAnsi="Arial" w:cs="Arial"/>
          <w:color w:val="auto"/>
        </w:rPr>
      </w:pPr>
      <w:bookmarkStart w:id="47" w:name="_Toc6386406"/>
      <w:r w:rsidRPr="005C69F5">
        <w:rPr>
          <w:rFonts w:ascii="Arial" w:hAnsi="Arial" w:cs="Arial"/>
          <w:color w:val="auto"/>
        </w:rPr>
        <w:t>Informační piktogramy na vnější straně vozidla</w:t>
      </w:r>
      <w:bookmarkEnd w:id="47"/>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8" w:name="_Toc6386407"/>
      <w:r w:rsidRPr="005C69F5">
        <w:rPr>
          <w:rFonts w:ascii="Arial" w:hAnsi="Arial" w:cs="Arial"/>
          <w:color w:val="auto"/>
        </w:rPr>
        <w:t>Informační piktogramy uvnitř vozidla</w:t>
      </w:r>
      <w:bookmarkEnd w:id="48"/>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49" w:name="_Toc6386408"/>
      <w:r w:rsidRPr="005C69F5">
        <w:rPr>
          <w:rFonts w:ascii="Arial" w:hAnsi="Arial" w:cs="Arial"/>
          <w:color w:val="auto"/>
        </w:rPr>
        <w:t>Příklady grafické podoby piktogramů</w:t>
      </w:r>
      <w:bookmarkEnd w:id="49"/>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lastRenderedPageBreak/>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50" w:name="_Toc6386409"/>
      <w:r w:rsidRPr="00724AE9">
        <w:rPr>
          <w:rFonts w:ascii="Arial" w:hAnsi="Arial" w:cs="Arial"/>
          <w:color w:val="auto"/>
        </w:rPr>
        <w:t>Přeprava osob se sníženou schopností pohybu a orientace, dětských kočárků a invalidních vozíků</w:t>
      </w:r>
      <w:bookmarkEnd w:id="50"/>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51" w:name="_Toc6386410"/>
      <w:r w:rsidRPr="00724AE9">
        <w:rPr>
          <w:rFonts w:ascii="Arial" w:hAnsi="Arial" w:cs="Arial"/>
          <w:color w:val="auto"/>
        </w:rPr>
        <w:t>Klimatická a světelná pohoda ve vozidlech</w:t>
      </w:r>
      <w:bookmarkEnd w:id="51"/>
    </w:p>
    <w:p w14:paraId="2CA6ED89" w14:textId="77777777" w:rsidR="004B6D3A" w:rsidRPr="00724AE9" w:rsidRDefault="004B6D3A" w:rsidP="00724AE9">
      <w:pPr>
        <w:pStyle w:val="Nadpis3"/>
        <w:rPr>
          <w:rFonts w:ascii="Arial" w:hAnsi="Arial" w:cs="Arial"/>
          <w:color w:val="auto"/>
        </w:rPr>
      </w:pPr>
      <w:bookmarkStart w:id="52" w:name="_Toc6386411"/>
      <w:r w:rsidRPr="00724AE9">
        <w:rPr>
          <w:rFonts w:ascii="Arial" w:hAnsi="Arial" w:cs="Arial"/>
          <w:color w:val="auto"/>
        </w:rPr>
        <w:t>Klimatická pohoda ve vozidlech</w:t>
      </w:r>
      <w:bookmarkEnd w:id="52"/>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vnitřních prostor vozidla - celého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Pokud vnitřní teplota ve vozidle přesáhne hodnotu 25°C,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vozidlo, pokud vnější teplota vzduchu poklesne pod +10° C,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w:t>
      </w:r>
      <w:r w:rsidRPr="00456A0D">
        <w:rPr>
          <w:rFonts w:ascii="Arial" w:hAnsi="Arial" w:cs="Arial"/>
        </w:rPr>
        <w:lastRenderedPageBreak/>
        <w:t>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53" w:name="_Toc6386412"/>
      <w:r w:rsidRPr="0022277F">
        <w:rPr>
          <w:rFonts w:ascii="Arial" w:hAnsi="Arial" w:cs="Arial"/>
          <w:color w:val="auto"/>
        </w:rPr>
        <w:t>Světelná pohoda ve vozidlech</w:t>
      </w:r>
      <w:bookmarkEnd w:id="53"/>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54" w:name="_Toc6386413"/>
      <w:r w:rsidRPr="00B717F0">
        <w:rPr>
          <w:rFonts w:ascii="Arial" w:hAnsi="Arial" w:cs="Arial"/>
          <w:color w:val="auto"/>
        </w:rPr>
        <w:t>Čistota vozidel</w:t>
      </w:r>
      <w:bookmarkEnd w:id="54"/>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55" w:name="_Toc6386414"/>
      <w:bookmarkStart w:id="56" w:name="_Ref61246711"/>
      <w:r w:rsidRPr="00B717F0">
        <w:rPr>
          <w:rFonts w:ascii="Arial" w:hAnsi="Arial" w:cs="Arial"/>
          <w:color w:val="auto"/>
        </w:rPr>
        <w:t>Technický stav a průměrné stáří vozidel</w:t>
      </w:r>
      <w:bookmarkEnd w:id="55"/>
      <w:bookmarkEnd w:id="56"/>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lastRenderedPageBreak/>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57" w:name="_Toc6386415"/>
      <w:r w:rsidRPr="00B717F0">
        <w:rPr>
          <w:rFonts w:ascii="Arial" w:hAnsi="Arial" w:cs="Arial"/>
          <w:color w:val="auto"/>
        </w:rPr>
        <w:t>Certifikace vozidel a vybavení</w:t>
      </w:r>
      <w:bookmarkEnd w:id="57"/>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VDV. V rámci </w:t>
      </w:r>
      <w:r w:rsidRPr="00456A0D">
        <w:rPr>
          <w:rFonts w:ascii="Arial" w:hAnsi="Arial" w:cs="Arial"/>
          <w:shd w:val="clear" w:color="auto" w:fill="FFFFFF"/>
        </w:rPr>
        <w:lastRenderedPageBreak/>
        <w:t>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58" w:name="_Toc6386416"/>
      <w:r w:rsidRPr="00B717F0">
        <w:rPr>
          <w:rFonts w:ascii="Arial" w:hAnsi="Arial" w:cs="Arial"/>
          <w:color w:val="auto"/>
        </w:rPr>
        <w:t>STANDARD OZNAČENÍ, VYBAVENÍ A VZHLEDU ZASTÁVEK</w:t>
      </w:r>
      <w:bookmarkEnd w:id="58"/>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9" w:name="_Toc6386417"/>
      <w:r w:rsidRPr="00B717F0">
        <w:rPr>
          <w:rFonts w:ascii="Arial" w:hAnsi="Arial" w:cs="Arial"/>
          <w:color w:val="auto"/>
        </w:rPr>
        <w:t>Kategorie zastávek VDV</w:t>
      </w:r>
      <w:bookmarkEnd w:id="59"/>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lastRenderedPageBreak/>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60" w:name="_Toc6386418"/>
      <w:bookmarkStart w:id="61" w:name="_Ref61249500"/>
      <w:r w:rsidRPr="00B717F0">
        <w:rPr>
          <w:rFonts w:ascii="Arial" w:hAnsi="Arial" w:cs="Arial"/>
          <w:color w:val="auto"/>
        </w:rPr>
        <w:t>Značení a vybavení zastávek</w:t>
      </w:r>
      <w:bookmarkEnd w:id="60"/>
      <w:bookmarkEnd w:id="61"/>
    </w:p>
    <w:p w14:paraId="4294602D" w14:textId="0A4FB0AB"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u IJ 4b, popřípadě IJ 4</w:t>
      </w:r>
      <w:r w:rsidR="00D2100A">
        <w:rPr>
          <w:rFonts w:ascii="Arial" w:eastAsia="Calibri" w:hAnsi="Arial" w:cs="Arial"/>
        </w:rPr>
        <w:t>a</w:t>
      </w:r>
      <w:r w:rsidRPr="00B45AE0">
        <w:rPr>
          <w:rFonts w:ascii="Arial" w:eastAsia="Calibri" w:hAnsi="Arial" w:cs="Arial"/>
        </w:rPr>
        <w:t xml:space="preserve">), je dopravce povinen </w:t>
      </w:r>
      <w:del w:id="62" w:author="Autor">
        <w:r w:rsidRPr="00B45AE0" w:rsidDel="00DC358F">
          <w:rPr>
            <w:rFonts w:ascii="Arial" w:eastAsia="Calibri" w:hAnsi="Arial" w:cs="Arial"/>
          </w:rPr>
          <w:delText>osadit dopravní značku IJ 4b, popřípadě IJ 4</w:delText>
        </w:r>
        <w:r w:rsidR="00D2100A" w:rsidDel="00DC358F">
          <w:rPr>
            <w:rFonts w:ascii="Arial" w:eastAsia="Calibri" w:hAnsi="Arial" w:cs="Arial"/>
          </w:rPr>
          <w:delText>a</w:delText>
        </w:r>
      </w:del>
      <w:ins w:id="63" w:author="Autor">
        <w:r w:rsidR="00DC40D1">
          <w:rPr>
            <w:rFonts w:ascii="Arial" w:eastAsia="Calibri" w:hAnsi="Arial" w:cs="Arial"/>
          </w:rPr>
          <w:t xml:space="preserve">bez </w:t>
        </w:r>
        <w:bookmarkStart w:id="64" w:name="_Hlk68702319"/>
        <w:r w:rsidR="00DC40D1">
          <w:rPr>
            <w:rFonts w:ascii="Arial" w:eastAsia="Calibri" w:hAnsi="Arial" w:cs="Arial"/>
          </w:rPr>
          <w:t xml:space="preserve">zbytečného odkladu </w:t>
        </w:r>
        <w:r w:rsidR="00DC358F">
          <w:rPr>
            <w:rFonts w:ascii="Arial" w:eastAsia="Calibri" w:hAnsi="Arial" w:cs="Arial"/>
          </w:rPr>
          <w:t xml:space="preserve">informovat o této skutečnosti </w:t>
        </w:r>
        <w:r w:rsidR="00B461B4">
          <w:rPr>
            <w:rFonts w:ascii="Arial" w:eastAsia="Calibri" w:hAnsi="Arial" w:cs="Arial"/>
          </w:rPr>
          <w:t>objednatele</w:t>
        </w:r>
        <w:bookmarkEnd w:id="64"/>
        <w:r w:rsidR="00DC358F">
          <w:rPr>
            <w:rFonts w:ascii="Arial" w:eastAsia="Calibri" w:hAnsi="Arial" w:cs="Arial"/>
          </w:rPr>
          <w:t>.</w:t>
        </w:r>
      </w:ins>
      <w:r w:rsidRPr="00B45AE0">
        <w:rPr>
          <w:rFonts w:ascii="Arial" w:eastAsia="Calibri" w:hAnsi="Arial" w:cs="Arial"/>
        </w:rPr>
        <w:t xml:space="preserve"> </w:t>
      </w:r>
      <w:del w:id="65" w:author="Autor">
        <w:r w:rsidRPr="00B45AE0" w:rsidDel="00DC358F">
          <w:rPr>
            <w:rFonts w:ascii="Arial" w:eastAsia="Calibri" w:hAnsi="Arial" w:cs="Arial"/>
          </w:rPr>
          <w:delText>a umístit na ní tabulky s dalšími dopravními informacemi pro zveřejňování jízdních řádů.</w:delText>
        </w:r>
      </w:del>
      <w:ins w:id="66" w:author="Autor">
        <w:r w:rsidR="00DC40D1">
          <w:rPr>
            <w:rFonts w:ascii="Arial" w:eastAsia="Calibri" w:hAnsi="Arial" w:cs="Arial"/>
          </w:rPr>
          <w:t xml:space="preserve"> </w:t>
        </w:r>
        <w:bookmarkStart w:id="67" w:name="_Hlk68702330"/>
        <w:r w:rsidR="00DC40D1">
          <w:rPr>
            <w:rFonts w:ascii="Arial" w:eastAsia="Calibri" w:hAnsi="Arial" w:cs="Arial"/>
          </w:rPr>
          <w:t xml:space="preserve">Do doby umístění dopravní značky </w:t>
        </w:r>
        <w:r w:rsidR="00DC40D1" w:rsidRPr="00DC40D1">
          <w:rPr>
            <w:rFonts w:ascii="Arial" w:eastAsia="Calibri" w:hAnsi="Arial" w:cs="Arial"/>
          </w:rPr>
          <w:t>označující zastávkovou hranu</w:t>
        </w:r>
        <w:r w:rsidR="00DC40D1">
          <w:rPr>
            <w:rFonts w:ascii="Arial" w:eastAsia="Calibri" w:hAnsi="Arial" w:cs="Arial"/>
          </w:rPr>
          <w:t xml:space="preserve"> příslušným subjektem je dopravce povinen </w:t>
        </w:r>
        <w:r w:rsidR="00DC40D1" w:rsidRPr="00DC40D1">
          <w:rPr>
            <w:rFonts w:ascii="Arial" w:eastAsia="Calibri" w:hAnsi="Arial" w:cs="Arial"/>
          </w:rPr>
          <w:t xml:space="preserve">v místě zastávky </w:t>
        </w:r>
        <w:r w:rsidR="0009686B">
          <w:rPr>
            <w:rFonts w:ascii="Arial" w:eastAsia="Calibri" w:hAnsi="Arial" w:cs="Arial"/>
          </w:rPr>
          <w:t xml:space="preserve">umístit </w:t>
        </w:r>
        <w:r w:rsidR="0009686B" w:rsidRPr="0009686B">
          <w:rPr>
            <w:rFonts w:ascii="Arial" w:eastAsia="Calibri" w:hAnsi="Arial" w:cs="Arial"/>
          </w:rPr>
          <w:t>tabulky s dalšími dopravními informacemi pro zveřejňování jízdních řádů.</w:t>
        </w:r>
      </w:ins>
      <w:bookmarkEnd w:id="67"/>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68" w:name="_Toc6386419"/>
      <w:r w:rsidRPr="004035DD">
        <w:rPr>
          <w:color w:val="auto"/>
        </w:rPr>
        <w:t>Zařízení pro zveřejňování jízdních řádů</w:t>
      </w:r>
      <w:bookmarkEnd w:id="68"/>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69" w:name="_Toc6386420"/>
      <w:r w:rsidRPr="00B717F0">
        <w:rPr>
          <w:rFonts w:ascii="Arial" w:hAnsi="Arial" w:cs="Arial"/>
          <w:color w:val="auto"/>
        </w:rPr>
        <w:lastRenderedPageBreak/>
        <w:t>Standardní rozmístění informací</w:t>
      </w:r>
      <w:bookmarkEnd w:id="69"/>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597060" w:rsidRDefault="00597060"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597060" w:rsidRDefault="00597060"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597060" w:rsidRDefault="00597060"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597060" w:rsidRDefault="00597060"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w:lastRenderedPageBreak/>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597060" w:rsidRDefault="00597060"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597060" w:rsidRDefault="00597060"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597060" w:rsidRDefault="00597060"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597060" w:rsidRDefault="00597060"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597060" w:rsidRDefault="00597060"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597060" w:rsidRDefault="00597060"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597060" w:rsidRDefault="00597060"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597060" w:rsidRDefault="00597060"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70" w:name="_Toc6386421"/>
      <w:r w:rsidRPr="00B717F0">
        <w:rPr>
          <w:rFonts w:ascii="Arial" w:hAnsi="Arial" w:cs="Arial"/>
          <w:color w:val="auto"/>
        </w:rPr>
        <w:t>Další povinnosti vlastníka zařízení pro zveřejňování jízdních řádů</w:t>
      </w:r>
      <w:bookmarkEnd w:id="70"/>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71" w:name="_Toc6386422"/>
      <w:r w:rsidRPr="00CE30BA">
        <w:rPr>
          <w:rFonts w:ascii="Arial" w:hAnsi="Arial" w:cs="Arial"/>
          <w:color w:val="auto"/>
        </w:rPr>
        <w:t>Tabulka s dalšími dopravními informacemi</w:t>
      </w:r>
      <w:bookmarkEnd w:id="71"/>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72" w:name="_Toc6386423"/>
      <w:r w:rsidRPr="00CE30BA">
        <w:rPr>
          <w:rFonts w:ascii="Arial" w:hAnsi="Arial" w:cs="Arial"/>
          <w:color w:val="auto"/>
        </w:rPr>
        <w:lastRenderedPageBreak/>
        <w:t>Tabulky s dalšími dopravními informacemi v zastávkách I. třídy</w:t>
      </w:r>
      <w:bookmarkEnd w:id="72"/>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73" w:name="_Toc6386424"/>
      <w:r w:rsidRPr="00F5040A">
        <w:rPr>
          <w:rFonts w:ascii="Arial" w:hAnsi="Arial" w:cs="Arial"/>
          <w:color w:val="auto"/>
        </w:rPr>
        <w:t>Tabulka s dalšími dopravními informacemi v zastávkách II. třídy</w:t>
      </w:r>
      <w:bookmarkEnd w:id="73"/>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 xml:space="preserve">být vytištěna na nereflexní bílé neprůhledné samolepící folii, buď vcelku, nebo po jednotlivých pásech. Samolepící folie musí splňovat </w:t>
      </w:r>
      <w:r w:rsidR="007F41BF" w:rsidRPr="00456A0D">
        <w:rPr>
          <w:rFonts w:ascii="Arial" w:hAnsi="Arial" w:cs="Arial"/>
        </w:rPr>
        <w:lastRenderedPageBreak/>
        <w:t>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74" w:name="_Toc6386425"/>
      <w:r w:rsidRPr="00F5040A">
        <w:rPr>
          <w:rFonts w:ascii="Arial" w:hAnsi="Arial" w:cs="Arial"/>
          <w:color w:val="auto"/>
        </w:rPr>
        <w:t>Označení zastávek</w:t>
      </w:r>
      <w:bookmarkEnd w:id="74"/>
    </w:p>
    <w:p w14:paraId="6C3C8760" w14:textId="77777777" w:rsidR="00D82402" w:rsidRPr="00F5040A" w:rsidRDefault="00D82402" w:rsidP="00F5040A">
      <w:pPr>
        <w:pStyle w:val="Nadpis3"/>
        <w:rPr>
          <w:rFonts w:ascii="Arial" w:hAnsi="Arial" w:cs="Arial"/>
          <w:color w:val="auto"/>
        </w:rPr>
      </w:pPr>
      <w:bookmarkStart w:id="75" w:name="_Toc6386426"/>
      <w:r w:rsidRPr="00F5040A">
        <w:rPr>
          <w:rFonts w:ascii="Arial" w:hAnsi="Arial" w:cs="Arial"/>
          <w:color w:val="auto"/>
        </w:rPr>
        <w:t>Zastávky skupiny A</w:t>
      </w:r>
      <w:bookmarkEnd w:id="75"/>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76" w:name="_Toc6386427"/>
      <w:r w:rsidRPr="00F5040A">
        <w:rPr>
          <w:rFonts w:ascii="Arial" w:hAnsi="Arial" w:cs="Arial"/>
          <w:color w:val="auto"/>
        </w:rPr>
        <w:t>Zastávky skupiny B – standard designu VDV</w:t>
      </w:r>
      <w:bookmarkEnd w:id="76"/>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77" w:name="_Toc6386428"/>
      <w:r w:rsidRPr="00F5040A">
        <w:rPr>
          <w:rFonts w:ascii="Arial" w:hAnsi="Arial" w:cs="Arial"/>
          <w:color w:val="auto"/>
        </w:rPr>
        <w:t>Vlastnictví zastávek VDV</w:t>
      </w:r>
      <w:bookmarkEnd w:id="77"/>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78" w:name="_Toc6386429"/>
      <w:bookmarkStart w:id="79" w:name="_Ref61339328"/>
      <w:r w:rsidRPr="00F5040A">
        <w:rPr>
          <w:rFonts w:ascii="Arial" w:hAnsi="Arial" w:cs="Arial"/>
          <w:color w:val="auto"/>
        </w:rPr>
        <w:t>Dočasné označování zastávek</w:t>
      </w:r>
      <w:bookmarkEnd w:id="78"/>
      <w:bookmarkEnd w:id="79"/>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Pr="00456A0D">
        <w:rPr>
          <w:rFonts w:ascii="Arial" w:hAnsi="Arial" w:cs="Arial"/>
        </w:rPr>
        <w:lastRenderedPageBreak/>
        <w:t>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80" w:name="_Toc6386430"/>
      <w:r w:rsidRPr="00F5040A">
        <w:rPr>
          <w:rFonts w:ascii="Arial" w:hAnsi="Arial" w:cs="Arial"/>
          <w:color w:val="auto"/>
        </w:rPr>
        <w:t>Pravidelná kontrola a údržba zastávek VDV</w:t>
      </w:r>
      <w:bookmarkEnd w:id="80"/>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81" w:name="_Toc187136836"/>
      <w:bookmarkStart w:id="82"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81"/>
      <w:bookmarkEnd w:id="82"/>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lastRenderedPageBreak/>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83" w:name="_Toc6386431"/>
      <w:r w:rsidRPr="00C50B7A">
        <w:rPr>
          <w:rFonts w:ascii="Arial" w:hAnsi="Arial" w:cs="Arial"/>
          <w:color w:val="auto"/>
        </w:rPr>
        <w:t>STANDARD PODOBY JÍZDNÍCH ŘÁDŮ</w:t>
      </w:r>
      <w:bookmarkEnd w:id="83"/>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84" w:name="_Toc6386433"/>
      <w:r w:rsidRPr="00C50B7A">
        <w:rPr>
          <w:rFonts w:ascii="Arial" w:hAnsi="Arial" w:cs="Arial"/>
          <w:color w:val="auto"/>
        </w:rPr>
        <w:t>STANDARD JÍZDNÍCH DOKLADŮ</w:t>
      </w:r>
      <w:bookmarkEnd w:id="84"/>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85" w:name="_Toc6386434"/>
      <w:r w:rsidRPr="0023277E">
        <w:rPr>
          <w:rFonts w:ascii="Arial" w:hAnsi="Arial" w:cs="Arial"/>
          <w:color w:val="auto"/>
        </w:rPr>
        <w:t>Papírové jízdní doklady</w:t>
      </w:r>
      <w:bookmarkEnd w:id="85"/>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86" w:name="_Toc6386445"/>
      <w:r w:rsidRPr="0023277E">
        <w:rPr>
          <w:rFonts w:ascii="Arial" w:hAnsi="Arial" w:cs="Arial"/>
          <w:color w:val="auto"/>
        </w:rPr>
        <w:t>STANDARD DOPRAVNÍCH VÝKONŮ</w:t>
      </w:r>
      <w:bookmarkEnd w:id="86"/>
    </w:p>
    <w:p w14:paraId="1ECC6952" w14:textId="77777777" w:rsidR="00EA7200" w:rsidRPr="0023277E" w:rsidRDefault="00EA7200" w:rsidP="0023277E">
      <w:pPr>
        <w:pStyle w:val="Nadpis2"/>
        <w:rPr>
          <w:rFonts w:ascii="Arial" w:hAnsi="Arial" w:cs="Arial"/>
          <w:color w:val="auto"/>
        </w:rPr>
      </w:pPr>
      <w:bookmarkStart w:id="87" w:name="_Toc6386446"/>
      <w:r w:rsidRPr="0023277E">
        <w:rPr>
          <w:rFonts w:ascii="Arial" w:hAnsi="Arial" w:cs="Arial"/>
          <w:color w:val="auto"/>
        </w:rPr>
        <w:t>Zajištění dopravy dle jízdních řádů</w:t>
      </w:r>
      <w:bookmarkEnd w:id="87"/>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88" w:name="_Toc6386447"/>
      <w:r w:rsidRPr="0023277E">
        <w:rPr>
          <w:rFonts w:ascii="Arial" w:hAnsi="Arial" w:cs="Arial"/>
          <w:color w:val="auto"/>
        </w:rPr>
        <w:lastRenderedPageBreak/>
        <w:t>Přesnost a přistavování vozidel na zastávky</w:t>
      </w:r>
      <w:bookmarkEnd w:id="88"/>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89" w:name="_Toc6386448"/>
      <w:r w:rsidRPr="0023277E">
        <w:rPr>
          <w:rFonts w:ascii="Arial" w:hAnsi="Arial" w:cs="Arial"/>
          <w:color w:val="auto"/>
        </w:rPr>
        <w:t xml:space="preserve">Návaznost </w:t>
      </w:r>
      <w:r w:rsidRPr="00EA7C06">
        <w:rPr>
          <w:rFonts w:ascii="Arial" w:hAnsi="Arial" w:cs="Arial"/>
          <w:color w:val="auto"/>
        </w:rPr>
        <w:t>spojů</w:t>
      </w:r>
      <w:bookmarkEnd w:id="89"/>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90" w:name="_Toc6386449"/>
      <w:r w:rsidRPr="0023277E">
        <w:rPr>
          <w:rFonts w:ascii="Arial" w:hAnsi="Arial" w:cs="Arial"/>
          <w:color w:val="auto"/>
        </w:rPr>
        <w:t>Mimořádnosti v dopravě</w:t>
      </w:r>
      <w:bookmarkEnd w:id="90"/>
    </w:p>
    <w:p w14:paraId="7321B0E9" w14:textId="77777777" w:rsidR="00EA7200" w:rsidRPr="0023277E" w:rsidRDefault="00EA7200" w:rsidP="0023277E">
      <w:pPr>
        <w:pStyle w:val="Nadpis3"/>
        <w:rPr>
          <w:rFonts w:ascii="Arial" w:hAnsi="Arial" w:cs="Arial"/>
          <w:color w:val="auto"/>
        </w:rPr>
      </w:pPr>
      <w:bookmarkStart w:id="91" w:name="_Toc6386450"/>
      <w:r w:rsidRPr="0023277E">
        <w:rPr>
          <w:rFonts w:ascii="Arial" w:hAnsi="Arial" w:cs="Arial"/>
          <w:color w:val="auto"/>
        </w:rPr>
        <w:t>Mimořádnosti v dopravě způsobené dopravcem</w:t>
      </w:r>
      <w:bookmarkEnd w:id="91"/>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92" w:name="_Toc6386451"/>
      <w:r w:rsidRPr="0023277E">
        <w:rPr>
          <w:rFonts w:ascii="Arial" w:hAnsi="Arial" w:cs="Arial"/>
          <w:color w:val="auto"/>
        </w:rPr>
        <w:t>Mimořádnosti v dopravě nezávislé na dopravci</w:t>
      </w:r>
      <w:bookmarkEnd w:id="92"/>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93" w:name="_Toc6386452"/>
      <w:r w:rsidRPr="00D41CE6">
        <w:rPr>
          <w:rFonts w:ascii="Arial" w:hAnsi="Arial" w:cs="Arial"/>
          <w:color w:val="auto"/>
        </w:rPr>
        <w:t>Postup v případě mimořádnosti v dopravě</w:t>
      </w:r>
      <w:bookmarkEnd w:id="93"/>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dojde na lince k mimořádnosti v dopravě, je řidič (popřípadě příslušná oprávněná osoba) povinen provést úkony stanovené vnitřním předpisem dopravce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w:t>
      </w:r>
      <w:r w:rsidRPr="00456A0D">
        <w:rPr>
          <w:rFonts w:ascii="Arial" w:hAnsi="Arial" w:cs="Arial"/>
        </w:rPr>
        <w:lastRenderedPageBreak/>
        <w:t xml:space="preserve">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94"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94"/>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95" w:name="_Toc6386453"/>
      <w:r w:rsidRPr="00D41CE6">
        <w:rPr>
          <w:rFonts w:ascii="Arial" w:hAnsi="Arial" w:cs="Arial"/>
          <w:color w:val="auto"/>
        </w:rPr>
        <w:t>Záznam o provozu vozidla</w:t>
      </w:r>
      <w:bookmarkEnd w:id="9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lastRenderedPageBreak/>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96" w:name="_Toc6386454"/>
      <w:r w:rsidRPr="00D41CE6">
        <w:rPr>
          <w:rFonts w:ascii="Arial" w:hAnsi="Arial" w:cs="Arial"/>
          <w:color w:val="auto"/>
        </w:rPr>
        <w:t>Standard provozní a operativní zálohy</w:t>
      </w:r>
      <w:bookmarkEnd w:id="96"/>
    </w:p>
    <w:p w14:paraId="63C18C45" w14:textId="77777777" w:rsidR="00EA7200" w:rsidRPr="00D41CE6" w:rsidRDefault="00EA7200" w:rsidP="00D41CE6">
      <w:pPr>
        <w:pStyle w:val="Nadpis3"/>
        <w:rPr>
          <w:rFonts w:ascii="Arial" w:hAnsi="Arial" w:cs="Arial"/>
          <w:color w:val="auto"/>
        </w:rPr>
      </w:pPr>
      <w:bookmarkStart w:id="97" w:name="_Toc6386455"/>
      <w:r w:rsidRPr="00D41CE6">
        <w:rPr>
          <w:rFonts w:ascii="Arial" w:hAnsi="Arial" w:cs="Arial"/>
          <w:color w:val="auto"/>
        </w:rPr>
        <w:t>Provozní záloha</w:t>
      </w:r>
      <w:bookmarkEnd w:id="97"/>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98" w:name="_Toc6386456"/>
      <w:r w:rsidRPr="00D41CE6">
        <w:rPr>
          <w:rFonts w:ascii="Arial" w:hAnsi="Arial" w:cs="Arial"/>
          <w:color w:val="auto"/>
        </w:rPr>
        <w:t>Operativní záloha</w:t>
      </w:r>
      <w:bookmarkEnd w:id="98"/>
    </w:p>
    <w:p w14:paraId="293F4C73" w14:textId="3B124DF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DC40D1">
        <w:rPr>
          <w:rFonts w:ascii="Arial" w:hAnsi="Arial" w:cs="Arial"/>
        </w:rPr>
        <w:t xml:space="preserve">bez zbytečného odkladu po ohlášení výpadku a </w:t>
      </w:r>
      <w:r w:rsidRPr="00456A0D">
        <w:rPr>
          <w:rFonts w:ascii="Arial" w:hAnsi="Arial" w:cs="Arial"/>
        </w:rPr>
        <w:t>na vyžádání Centrálního dispečinku VDV vyjet</w:t>
      </w:r>
      <w:r w:rsidR="00DC40D1">
        <w:rPr>
          <w:rFonts w:ascii="Arial" w:hAnsi="Arial" w:cs="Arial"/>
        </w:rPr>
        <w:t xml:space="preserve">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w:t>
      </w:r>
      <w:r w:rsidRPr="00456A0D">
        <w:rPr>
          <w:rFonts w:ascii="Arial" w:hAnsi="Arial" w:cs="Arial"/>
        </w:rPr>
        <w:lastRenderedPageBreak/>
        <w:t xml:space="preserve">dle výsledných oblastí a počtu vozidel v nich. </w:t>
      </w:r>
      <w:r w:rsidR="004C08E6">
        <w:rPr>
          <w:rFonts w:ascii="Arial" w:hAnsi="Arial" w:cs="Arial"/>
        </w:rPr>
        <w:t>Vozidla operativní zálohy mohou být použita pouze na nezbytně nutnou dobu.</w:t>
      </w:r>
    </w:p>
    <w:p w14:paraId="263AD7F2" w14:textId="67B4937B" w:rsidR="00973DEC" w:rsidRDefault="00EA7200" w:rsidP="00973DEC">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4911D7E9" w14:textId="7EC877E0" w:rsidR="00DC40D1" w:rsidRDefault="00DC40D1" w:rsidP="00DC40D1">
      <w:pPr>
        <w:spacing w:before="120" w:after="120" w:line="360" w:lineRule="auto"/>
        <w:ind w:firstLine="284"/>
        <w:jc w:val="both"/>
        <w:rPr>
          <w:rFonts w:ascii="Arial" w:hAnsi="Arial" w:cs="Arial"/>
        </w:rPr>
      </w:pPr>
      <w:r>
        <w:rPr>
          <w:rFonts w:ascii="Arial" w:hAnsi="Arial" w:cs="Arial"/>
        </w:rPr>
        <w:t xml:space="preserve">Vozidla operativní zálohy musí být </w:t>
      </w:r>
      <w:r w:rsidR="009D1F05">
        <w:rPr>
          <w:rFonts w:ascii="Arial" w:hAnsi="Arial" w:cs="Arial"/>
        </w:rPr>
        <w:t>umístěny v sídlech</w:t>
      </w:r>
      <w:r>
        <w:rPr>
          <w:rFonts w:ascii="Arial" w:hAnsi="Arial" w:cs="Arial"/>
        </w:rPr>
        <w:t xml:space="preserve"> definovaný</w:t>
      </w:r>
      <w:r w:rsidR="009D1F05">
        <w:rPr>
          <w:rFonts w:ascii="Arial" w:hAnsi="Arial" w:cs="Arial"/>
        </w:rPr>
        <w:t>mi</w:t>
      </w:r>
      <w:r>
        <w:rPr>
          <w:rFonts w:ascii="Arial" w:hAnsi="Arial" w:cs="Arial"/>
        </w:rPr>
        <w:t xml:space="preserve"> v jízdních řádech dle </w:t>
      </w:r>
      <w:r w:rsidR="009D1F05">
        <w:rPr>
          <w:rFonts w:ascii="Arial" w:hAnsi="Arial" w:cs="Arial"/>
        </w:rPr>
        <w:t>jednotlivých částí</w:t>
      </w:r>
      <w:r>
        <w:rPr>
          <w:rFonts w:ascii="Arial" w:hAnsi="Arial" w:cs="Arial"/>
        </w:rPr>
        <w:t>, za splnění podmínky, že dané místo spadá do okresu totožného s</w:t>
      </w:r>
      <w:r w:rsidR="009D1F05">
        <w:rPr>
          <w:rFonts w:ascii="Arial" w:hAnsi="Arial" w:cs="Arial"/>
        </w:rPr>
        <w:t> </w:t>
      </w:r>
      <w:r>
        <w:rPr>
          <w:rFonts w:ascii="Arial" w:hAnsi="Arial" w:cs="Arial"/>
        </w:rPr>
        <w:t>okresem</w:t>
      </w:r>
      <w:r w:rsidR="009D1F05">
        <w:rPr>
          <w:rFonts w:ascii="Arial" w:hAnsi="Arial" w:cs="Arial"/>
        </w:rPr>
        <w:t xml:space="preserve"> dle dané části</w:t>
      </w:r>
      <w:r>
        <w:rPr>
          <w:rFonts w:ascii="Arial" w:hAnsi="Arial" w:cs="Arial"/>
        </w:rPr>
        <w:t xml:space="preserve"> provozované informační kanceláře dle přílohy č. 4 TPS</w:t>
      </w:r>
      <w:r w:rsidR="00E603C6" w:rsidRPr="00E603C6">
        <w:rPr>
          <w:rFonts w:ascii="Arial" w:hAnsi="Arial" w:cs="Arial"/>
        </w:rPr>
        <w:t xml:space="preserve"> </w:t>
      </w:r>
      <w:r w:rsidR="009D1F05">
        <w:rPr>
          <w:rFonts w:ascii="Arial" w:hAnsi="Arial" w:cs="Arial"/>
        </w:rPr>
        <w:t>druhého období.</w:t>
      </w:r>
    </w:p>
    <w:p w14:paraId="158AB140" w14:textId="4C94E3FB" w:rsidR="00DC40D1" w:rsidRPr="00456A0D" w:rsidRDefault="00DC40D1" w:rsidP="00DC40D1">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99" w:name="_Ref459031527"/>
      <w:bookmarkStart w:id="100" w:name="_Toc460335159"/>
      <w:bookmarkStart w:id="101" w:name="_Toc6386457"/>
      <w:r w:rsidRPr="00D41CE6">
        <w:rPr>
          <w:rFonts w:ascii="Arial" w:hAnsi="Arial" w:cs="Arial"/>
          <w:color w:val="auto"/>
        </w:rPr>
        <w:t>Stanovení požadavků na zaměstnance dopravců přicházející do styku s cestující veřejností</w:t>
      </w:r>
      <w:bookmarkEnd w:id="99"/>
      <w:bookmarkEnd w:id="100"/>
      <w:bookmarkEnd w:id="101"/>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102" w:name="_Toc6386458"/>
      <w:r w:rsidRPr="00D41CE6">
        <w:rPr>
          <w:rFonts w:ascii="Arial" w:hAnsi="Arial" w:cs="Arial"/>
          <w:color w:val="auto"/>
        </w:rPr>
        <w:t>Požadavky na servisní personál dopravců</w:t>
      </w:r>
      <w:bookmarkEnd w:id="102"/>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lastRenderedPageBreak/>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103" w:name="_Toc6386459"/>
      <w:r w:rsidRPr="00D41CE6">
        <w:rPr>
          <w:rFonts w:ascii="Arial" w:hAnsi="Arial" w:cs="Arial"/>
          <w:color w:val="auto"/>
        </w:rPr>
        <w:t>Informační povinnosti dopravců</w:t>
      </w:r>
      <w:bookmarkEnd w:id="103"/>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104" w:name="_Toc6386460"/>
      <w:r w:rsidRPr="00D41CE6">
        <w:rPr>
          <w:rFonts w:ascii="Arial" w:hAnsi="Arial" w:cs="Arial"/>
          <w:color w:val="auto"/>
        </w:rPr>
        <w:t>Školení zaměstnanců dopravce</w:t>
      </w:r>
      <w:bookmarkEnd w:id="104"/>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VDV. Proškolení je povinen </w:t>
      </w:r>
      <w:r w:rsidRPr="00456A0D">
        <w:rPr>
          <w:rFonts w:ascii="Arial" w:hAnsi="Arial" w:cs="Arial"/>
        </w:rPr>
        <w:lastRenderedPageBreak/>
        <w:t>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105" w:name="_Toc6386461"/>
      <w:r w:rsidRPr="00D41CE6">
        <w:rPr>
          <w:rFonts w:ascii="Arial" w:hAnsi="Arial" w:cs="Arial"/>
          <w:color w:val="auto"/>
        </w:rPr>
        <w:t>STANDARD VÝLUK A OMEZENÍ DOPRAVY</w:t>
      </w:r>
      <w:bookmarkEnd w:id="105"/>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106" w:name="_Toc6386462"/>
      <w:r w:rsidRPr="00D41CE6">
        <w:rPr>
          <w:rFonts w:ascii="Arial" w:hAnsi="Arial" w:cs="Arial"/>
          <w:color w:val="auto"/>
        </w:rPr>
        <w:t>Výluky na železnici</w:t>
      </w:r>
      <w:bookmarkEnd w:id="106"/>
    </w:p>
    <w:p w14:paraId="29FA0A0F" w14:textId="77777777" w:rsidR="00494712" w:rsidRPr="00D41CE6" w:rsidRDefault="00494712" w:rsidP="00D41CE6">
      <w:pPr>
        <w:pStyle w:val="Nadpis3"/>
        <w:rPr>
          <w:rFonts w:ascii="Arial" w:hAnsi="Arial" w:cs="Arial"/>
          <w:color w:val="auto"/>
        </w:rPr>
      </w:pPr>
      <w:bookmarkStart w:id="107" w:name="_Toc6386463"/>
      <w:r w:rsidRPr="00D41CE6">
        <w:rPr>
          <w:rFonts w:ascii="Arial" w:hAnsi="Arial" w:cs="Arial"/>
          <w:color w:val="auto"/>
        </w:rPr>
        <w:t>Plánované výluky</w:t>
      </w:r>
      <w:bookmarkEnd w:id="107"/>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08" w:name="_Toc6386464"/>
      <w:r w:rsidRPr="00D41CE6">
        <w:rPr>
          <w:rFonts w:ascii="Arial" w:hAnsi="Arial" w:cs="Arial"/>
          <w:color w:val="auto"/>
        </w:rPr>
        <w:t>Neplánované výluky a jiná omezení dopravy</w:t>
      </w:r>
      <w:bookmarkEnd w:id="108"/>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09" w:name="_Toc6386465"/>
      <w:r w:rsidRPr="007A2A7C">
        <w:rPr>
          <w:rFonts w:ascii="Arial" w:hAnsi="Arial" w:cs="Arial"/>
          <w:color w:val="auto"/>
        </w:rPr>
        <w:lastRenderedPageBreak/>
        <w:t>Výluky na silničních komunikacích</w:t>
      </w:r>
      <w:bookmarkEnd w:id="109"/>
    </w:p>
    <w:p w14:paraId="706A6675" w14:textId="77777777" w:rsidR="00494712" w:rsidRPr="007A2A7C" w:rsidRDefault="00494712" w:rsidP="007A2A7C">
      <w:pPr>
        <w:pStyle w:val="Nadpis3"/>
        <w:rPr>
          <w:rFonts w:ascii="Arial" w:hAnsi="Arial" w:cs="Arial"/>
          <w:color w:val="auto"/>
        </w:rPr>
      </w:pPr>
      <w:bookmarkStart w:id="110" w:name="_Toc6386466"/>
      <w:r w:rsidRPr="007A2A7C">
        <w:rPr>
          <w:rFonts w:ascii="Arial" w:hAnsi="Arial" w:cs="Arial"/>
          <w:color w:val="auto"/>
        </w:rPr>
        <w:t>Rozsáhlé výluky se značným dopadem na dopravu</w:t>
      </w:r>
      <w:bookmarkEnd w:id="110"/>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Autobusoví dopravci vyhodnotí předpokládané dopady dopravních omezení nahlášených jim silničním správním úřadem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11" w:name="_Toc6386467"/>
      <w:r w:rsidRPr="007A2A7C">
        <w:rPr>
          <w:rFonts w:ascii="Arial" w:hAnsi="Arial" w:cs="Arial"/>
          <w:color w:val="auto"/>
        </w:rPr>
        <w:t>Drobné výluky s omezeným dopadem na dopravu</w:t>
      </w:r>
      <w:bookmarkEnd w:id="111"/>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12" w:name="_Toc6386468"/>
      <w:r w:rsidRPr="007A2A7C">
        <w:rPr>
          <w:rFonts w:ascii="Arial" w:hAnsi="Arial" w:cs="Arial"/>
          <w:color w:val="auto"/>
        </w:rPr>
        <w:t>Informování cestujících o výluce – uzavírce, objížďce</w:t>
      </w:r>
      <w:bookmarkEnd w:id="112"/>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13" w:name="_KONTROLA_DODRŽOVÁNÍ_PŘEDEPSANÝCH"/>
      <w:bookmarkStart w:id="114" w:name="_Toc6386469"/>
      <w:bookmarkEnd w:id="113"/>
      <w:r w:rsidRPr="007A2A7C">
        <w:rPr>
          <w:rFonts w:ascii="Arial" w:hAnsi="Arial" w:cs="Arial"/>
          <w:color w:val="auto"/>
        </w:rPr>
        <w:t>KONTROLA DODRŽOVÁNÍ PŘEDEPSANÝCH STANDARDŮ A ÚHRADA SANKCÍ</w:t>
      </w:r>
      <w:bookmarkEnd w:id="114"/>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w:t>
      </w:r>
      <w:r w:rsidRPr="00456A0D">
        <w:rPr>
          <w:rFonts w:ascii="Arial" w:hAnsi="Arial" w:cs="Arial"/>
        </w:rPr>
        <w:lastRenderedPageBreak/>
        <w:t>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15" w:name="_Toc535324013"/>
      <w:bookmarkStart w:id="116" w:name="_Toc6386470"/>
      <w:bookmarkStart w:id="117" w:name="_Ref61249587"/>
      <w:bookmarkEnd w:id="115"/>
      <w:r w:rsidRPr="007A2A7C">
        <w:rPr>
          <w:rFonts w:ascii="Arial" w:hAnsi="Arial" w:cs="Arial"/>
          <w:color w:val="auto"/>
        </w:rPr>
        <w:t>Způsob provádění kontrol</w:t>
      </w:r>
      <w:bookmarkEnd w:id="116"/>
      <w:bookmarkEnd w:id="117"/>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18" w:name="_Toc6386471"/>
      <w:r w:rsidRPr="007A2A7C">
        <w:rPr>
          <w:rFonts w:ascii="Arial" w:hAnsi="Arial" w:cs="Arial"/>
          <w:color w:val="auto"/>
        </w:rPr>
        <w:t>Přímá kontrola</w:t>
      </w:r>
      <w:bookmarkEnd w:id="118"/>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19" w:name="_Toc6386472"/>
      <w:r w:rsidRPr="007A2A7C">
        <w:rPr>
          <w:rFonts w:ascii="Arial" w:hAnsi="Arial" w:cs="Arial"/>
          <w:color w:val="auto"/>
        </w:rPr>
        <w:t>Nepřímá kontrola</w:t>
      </w:r>
      <w:bookmarkEnd w:id="119"/>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20" w:name="_Toc6386473"/>
      <w:r w:rsidRPr="007A2A7C">
        <w:rPr>
          <w:rFonts w:ascii="Arial" w:hAnsi="Arial" w:cs="Arial"/>
          <w:color w:val="auto"/>
        </w:rPr>
        <w:t>Kontroly v provozu vozidel</w:t>
      </w:r>
      <w:bookmarkEnd w:id="120"/>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21" w:name="_Toc6386474"/>
      <w:r w:rsidRPr="007A2A7C">
        <w:rPr>
          <w:rFonts w:ascii="Arial" w:hAnsi="Arial" w:cs="Arial"/>
          <w:color w:val="auto"/>
        </w:rPr>
        <w:lastRenderedPageBreak/>
        <w:t>Provádění kontrol ve vozidlech</w:t>
      </w:r>
      <w:bookmarkEnd w:id="121"/>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22" w:name="_Toc6386475"/>
      <w:r w:rsidRPr="007A2A7C">
        <w:rPr>
          <w:rFonts w:ascii="Arial" w:hAnsi="Arial" w:cs="Arial"/>
          <w:color w:val="auto"/>
        </w:rPr>
        <w:t>Přepravní a tarifní kontrola ve vozidlech</w:t>
      </w:r>
      <w:bookmarkEnd w:id="122"/>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23" w:name="_Toc6386476"/>
      <w:r w:rsidRPr="00B00187">
        <w:rPr>
          <w:rFonts w:ascii="Arial" w:hAnsi="Arial" w:cs="Arial"/>
          <w:color w:val="auto"/>
        </w:rPr>
        <w:t>Kontroly vybavení zastávek a stanic</w:t>
      </w:r>
      <w:bookmarkEnd w:id="123"/>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24" w:name="_Toc6386477"/>
      <w:r w:rsidRPr="00B00187">
        <w:rPr>
          <w:rFonts w:ascii="Arial" w:hAnsi="Arial" w:cs="Arial"/>
          <w:color w:val="auto"/>
        </w:rPr>
        <w:t>Kontroly předprodejních a informačních kanceláří</w:t>
      </w:r>
      <w:bookmarkEnd w:id="124"/>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w:t>
      </w:r>
      <w:r w:rsidRPr="00073B76">
        <w:rPr>
          <w:rFonts w:ascii="Arial" w:hAnsi="Arial" w:cs="Arial"/>
        </w:rPr>
        <w:lastRenderedPageBreak/>
        <w:t xml:space="preserve">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25" w:name="_Toc6386478"/>
      <w:r w:rsidRPr="00B00187">
        <w:rPr>
          <w:rFonts w:ascii="Arial" w:hAnsi="Arial" w:cs="Arial"/>
          <w:color w:val="auto"/>
        </w:rPr>
        <w:t>Úhrada sankcí</w:t>
      </w:r>
      <w:bookmarkEnd w:id="125"/>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26" w:name="_Toc6386479"/>
      <w:r w:rsidRPr="00F36D29">
        <w:rPr>
          <w:rFonts w:ascii="Arial" w:hAnsi="Arial" w:cs="Arial"/>
          <w:color w:val="auto"/>
        </w:rPr>
        <w:lastRenderedPageBreak/>
        <w:t>Seznam příloh</w:t>
      </w:r>
      <w:bookmarkEnd w:id="126"/>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27"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27"/>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3C14C" w14:textId="77777777" w:rsidR="004143EE" w:rsidRDefault="004143EE" w:rsidP="0025090D">
      <w:pPr>
        <w:spacing w:after="0" w:line="240" w:lineRule="auto"/>
      </w:pPr>
      <w:r>
        <w:separator/>
      </w:r>
    </w:p>
  </w:endnote>
  <w:endnote w:type="continuationSeparator" w:id="0">
    <w:p w14:paraId="457B3ABD" w14:textId="77777777" w:rsidR="004143EE" w:rsidRDefault="004143EE" w:rsidP="0025090D">
      <w:pPr>
        <w:spacing w:after="0" w:line="240" w:lineRule="auto"/>
      </w:pPr>
      <w:r>
        <w:continuationSeparator/>
      </w:r>
    </w:p>
  </w:endnote>
  <w:endnote w:type="continuationNotice" w:id="1">
    <w:p w14:paraId="6132BD10" w14:textId="77777777" w:rsidR="004143EE" w:rsidRDefault="004143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16644"/>
      <w:docPartObj>
        <w:docPartGallery w:val="Page Numbers (Bottom of Page)"/>
        <w:docPartUnique/>
      </w:docPartObj>
    </w:sdtPr>
    <w:sdtEndPr/>
    <w:sdtContent>
      <w:p w14:paraId="2E97C3A9" w14:textId="2AC332C8" w:rsidR="00597060" w:rsidRDefault="00597060">
        <w:pPr>
          <w:pStyle w:val="Zpat"/>
          <w:jc w:val="center"/>
        </w:pPr>
        <w:r>
          <w:fldChar w:fldCharType="begin"/>
        </w:r>
        <w:r>
          <w:instrText>PAGE   \* MERGEFORMAT</w:instrText>
        </w:r>
        <w:r>
          <w:fldChar w:fldCharType="separate"/>
        </w:r>
        <w:r w:rsidR="00004D8A">
          <w:rPr>
            <w:noProof/>
          </w:rPr>
          <w:t>10</w:t>
        </w:r>
        <w:r>
          <w:fldChar w:fldCharType="end"/>
        </w:r>
      </w:p>
    </w:sdtContent>
  </w:sdt>
  <w:p w14:paraId="379D489F" w14:textId="77777777" w:rsidR="00597060" w:rsidRDefault="005970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51641" w14:textId="77777777" w:rsidR="004143EE" w:rsidRDefault="004143EE" w:rsidP="0025090D">
      <w:pPr>
        <w:spacing w:after="0" w:line="240" w:lineRule="auto"/>
      </w:pPr>
      <w:r>
        <w:separator/>
      </w:r>
    </w:p>
  </w:footnote>
  <w:footnote w:type="continuationSeparator" w:id="0">
    <w:p w14:paraId="27970C47" w14:textId="77777777" w:rsidR="004143EE" w:rsidRDefault="004143EE" w:rsidP="0025090D">
      <w:pPr>
        <w:spacing w:after="0" w:line="240" w:lineRule="auto"/>
      </w:pPr>
      <w:r>
        <w:continuationSeparator/>
      </w:r>
    </w:p>
  </w:footnote>
  <w:footnote w:type="continuationNotice" w:id="1">
    <w:p w14:paraId="7C1A743F" w14:textId="77777777" w:rsidR="004143EE" w:rsidRDefault="004143EE">
      <w:pPr>
        <w:spacing w:after="0" w:line="240" w:lineRule="auto"/>
      </w:pPr>
    </w:p>
  </w:footnote>
  <w:footnote w:id="2">
    <w:p w14:paraId="526F8C58" w14:textId="77777777" w:rsidR="00597060" w:rsidRDefault="00597060"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597060" w:rsidRDefault="00597060">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597060" w:rsidRDefault="00597060" w:rsidP="00F0212A">
      <w:pPr>
        <w:pStyle w:val="Textpoznpodarou"/>
      </w:pPr>
      <w:r>
        <w:rPr>
          <w:rStyle w:val="Znakapoznpodarou"/>
        </w:rPr>
        <w:footnoteRef/>
      </w:r>
      <w:r>
        <w:t xml:space="preserve"> Určených pro nástup a výstup s jízdním kolem.</w:t>
      </w:r>
    </w:p>
  </w:footnote>
  <w:footnote w:id="5">
    <w:p w14:paraId="1BA37186" w14:textId="77777777" w:rsidR="00597060" w:rsidRDefault="00597060" w:rsidP="00F0212A">
      <w:pPr>
        <w:pStyle w:val="Textpoznpodarou"/>
      </w:pPr>
      <w:r>
        <w:rPr>
          <w:rStyle w:val="Znakapoznpodarou"/>
        </w:rPr>
        <w:footnoteRef/>
      </w:r>
      <w:r>
        <w:t xml:space="preserve"> Nová i starší.</w:t>
      </w:r>
    </w:p>
  </w:footnote>
  <w:footnote w:id="6">
    <w:p w14:paraId="6846DA19" w14:textId="77777777" w:rsidR="00597060" w:rsidRDefault="00597060" w:rsidP="00F71280">
      <w:pPr>
        <w:pStyle w:val="Textpoznpodarou"/>
      </w:pPr>
      <w:r>
        <w:rPr>
          <w:rStyle w:val="Znakapoznpodarou"/>
        </w:rPr>
        <w:footnoteRef/>
      </w:r>
      <w:r>
        <w:t xml:space="preserve"> minibus</w:t>
      </w:r>
    </w:p>
  </w:footnote>
  <w:footnote w:id="7">
    <w:p w14:paraId="0129E8AC" w14:textId="77777777" w:rsidR="00597060" w:rsidRDefault="00597060" w:rsidP="00F71280">
      <w:pPr>
        <w:pStyle w:val="Textpoznpodarou"/>
      </w:pPr>
      <w:r>
        <w:rPr>
          <w:rStyle w:val="Znakapoznpodarou"/>
        </w:rPr>
        <w:footnoteRef/>
      </w:r>
      <w:r>
        <w:t xml:space="preserve"> malý bus</w:t>
      </w:r>
    </w:p>
  </w:footnote>
  <w:footnote w:id="8">
    <w:p w14:paraId="3FCFBE10" w14:textId="77777777" w:rsidR="00597060" w:rsidRDefault="00597060" w:rsidP="00F71280">
      <w:pPr>
        <w:pStyle w:val="Textpoznpodarou"/>
      </w:pPr>
      <w:r>
        <w:rPr>
          <w:rStyle w:val="Znakapoznpodarou"/>
        </w:rPr>
        <w:footnoteRef/>
      </w:r>
      <w:r>
        <w:t xml:space="preserve"> Ve směru jízdy vozidla.</w:t>
      </w:r>
    </w:p>
  </w:footnote>
  <w:footnote w:id="9">
    <w:p w14:paraId="1FBB52C4" w14:textId="77777777" w:rsidR="00597060" w:rsidRDefault="00597060" w:rsidP="00F71280">
      <w:pPr>
        <w:pStyle w:val="Textpoznpodarou"/>
      </w:pPr>
      <w:r>
        <w:rPr>
          <w:rStyle w:val="Znakapoznpodarou"/>
        </w:rPr>
        <w:footnoteRef/>
      </w:r>
      <w:r>
        <w:t xml:space="preserve"> minibus</w:t>
      </w:r>
    </w:p>
  </w:footnote>
  <w:footnote w:id="10">
    <w:p w14:paraId="7062FE2B" w14:textId="77777777" w:rsidR="00597060" w:rsidRDefault="00597060" w:rsidP="00F71280">
      <w:pPr>
        <w:pStyle w:val="Textpoznpodarou"/>
      </w:pPr>
      <w:r>
        <w:rPr>
          <w:rStyle w:val="Znakapoznpodarou"/>
        </w:rPr>
        <w:footnoteRef/>
      </w:r>
      <w:r>
        <w:t xml:space="preserve"> malý bus</w:t>
      </w:r>
    </w:p>
  </w:footnote>
  <w:footnote w:id="11">
    <w:p w14:paraId="20BDB714" w14:textId="77777777" w:rsidR="00597060" w:rsidRDefault="00597060"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597060" w:rsidRDefault="00597060">
      <w:pPr>
        <w:pStyle w:val="Textpoznpodarou"/>
      </w:pPr>
      <w:r>
        <w:rPr>
          <w:rStyle w:val="Znakapoznpodarou"/>
        </w:rPr>
        <w:footnoteRef/>
      </w:r>
      <w:r>
        <w:t xml:space="preserve"> Grafický manuál VDV je přílohou č. 1 TPS VDV</w:t>
      </w:r>
    </w:p>
  </w:footnote>
  <w:footnote w:id="13">
    <w:p w14:paraId="5D1D0610" w14:textId="0EDC543B" w:rsidR="00597060" w:rsidRDefault="00597060">
      <w:pPr>
        <w:pStyle w:val="Textpoznpodarou"/>
      </w:pPr>
      <w:r>
        <w:rPr>
          <w:rStyle w:val="Znakapoznpodarou"/>
        </w:rPr>
        <w:footnoteRef/>
      </w:r>
      <w:r>
        <w:t xml:space="preserve"> Grafický manuál je přílohou č. 1 TPS VDV</w:t>
      </w:r>
    </w:p>
  </w:footnote>
  <w:footnote w:id="14">
    <w:p w14:paraId="495212BC" w14:textId="2ED6985D" w:rsidR="00597060" w:rsidRDefault="00597060" w:rsidP="00267E3D">
      <w:pPr>
        <w:pStyle w:val="Textpoznpodarou"/>
      </w:pPr>
      <w:r>
        <w:rPr>
          <w:rStyle w:val="Znakapoznpodarou"/>
        </w:rPr>
        <w:footnoteRef/>
      </w:r>
      <w:r>
        <w:t xml:space="preserve"> Samostatný dokument.</w:t>
      </w:r>
    </w:p>
  </w:footnote>
  <w:footnote w:id="15">
    <w:p w14:paraId="29773F48" w14:textId="7738E3C5" w:rsidR="00597060" w:rsidRDefault="00597060" w:rsidP="00267E3D">
      <w:pPr>
        <w:pStyle w:val="Textpoznpodarou"/>
      </w:pPr>
      <w:r>
        <w:rPr>
          <w:rStyle w:val="Znakapoznpodarou"/>
        </w:rPr>
        <w:footnoteRef/>
      </w:r>
      <w:r>
        <w:t xml:space="preserve"> Ve smyslu zákona č. 111/1994 Sb., § 18 odst. 1 písm. e).</w:t>
      </w:r>
    </w:p>
  </w:footnote>
  <w:footnote w:id="16">
    <w:p w14:paraId="5EC37383" w14:textId="77777777" w:rsidR="00597060" w:rsidRDefault="00597060" w:rsidP="00267E3D">
      <w:pPr>
        <w:pStyle w:val="Textpoznpodarou"/>
      </w:pPr>
      <w:r>
        <w:rPr>
          <w:rStyle w:val="Znakapoznpodarou"/>
        </w:rPr>
        <w:footnoteRef/>
      </w:r>
      <w:r>
        <w:t xml:space="preserve"> Stanoveno ve směru jízdy vozidla.</w:t>
      </w:r>
    </w:p>
  </w:footnote>
  <w:footnote w:id="17">
    <w:p w14:paraId="24D5365A" w14:textId="77777777" w:rsidR="00597060" w:rsidRDefault="00597060"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597060" w:rsidRDefault="00597060">
      <w:pPr>
        <w:pStyle w:val="Textpoznpodarou"/>
      </w:pPr>
      <w:r>
        <w:rPr>
          <w:rStyle w:val="Znakapoznpodarou"/>
        </w:rPr>
        <w:footnoteRef/>
      </w:r>
      <w:r>
        <w:t xml:space="preserve"> Všechny hodnoty se vztahují k datu první registrace daného vozidla.</w:t>
      </w:r>
    </w:p>
  </w:footnote>
  <w:footnote w:id="19">
    <w:p w14:paraId="34993177" w14:textId="77777777" w:rsidR="00597060" w:rsidRDefault="00597060"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597060" w:rsidRDefault="00597060"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597060" w:rsidRDefault="00597060" w:rsidP="00D82402">
      <w:pPr>
        <w:pStyle w:val="Textpoznpodarou"/>
      </w:pPr>
      <w:r>
        <w:rPr>
          <w:rStyle w:val="Znakapoznpodarou"/>
        </w:rPr>
        <w:footnoteRef/>
      </w:r>
      <w:r>
        <w:t xml:space="preserve"> V podobě, kterou dodá objednatel.</w:t>
      </w:r>
    </w:p>
  </w:footnote>
  <w:footnote w:id="22">
    <w:p w14:paraId="58C123F9" w14:textId="77777777" w:rsidR="00597060" w:rsidRDefault="00597060" w:rsidP="00D82402">
      <w:pPr>
        <w:pStyle w:val="Textpoznpodarou"/>
      </w:pPr>
      <w:r>
        <w:rPr>
          <w:rStyle w:val="Znakapoznpodarou"/>
        </w:rPr>
        <w:footnoteRef/>
      </w:r>
      <w:r>
        <w:t xml:space="preserve"> Tabulka standardizovaných rozměrů i vzhledu.</w:t>
      </w:r>
    </w:p>
  </w:footnote>
  <w:footnote w:id="23">
    <w:p w14:paraId="048DF515" w14:textId="68928B07" w:rsidR="00597060" w:rsidRDefault="00597060" w:rsidP="00D82402">
      <w:pPr>
        <w:pStyle w:val="Textpoznpodarou"/>
      </w:pPr>
      <w:r>
        <w:rPr>
          <w:rStyle w:val="Znakapoznpodarou"/>
        </w:rPr>
        <w:footnoteRef/>
      </w:r>
      <w:r>
        <w:t xml:space="preserve"> Grafický manuál VDV je přílohou č. 1 TPS VDV.</w:t>
      </w:r>
    </w:p>
  </w:footnote>
  <w:footnote w:id="24">
    <w:p w14:paraId="74E0C0AE" w14:textId="77777777" w:rsidR="00597060" w:rsidRDefault="00597060" w:rsidP="00D82402">
      <w:pPr>
        <w:pStyle w:val="Textpoznpodarou"/>
      </w:pPr>
      <w:r>
        <w:rPr>
          <w:rStyle w:val="Znakapoznpodarou"/>
        </w:rPr>
        <w:footnoteRef/>
      </w:r>
      <w:r>
        <w:t xml:space="preserve"> VLD a MHD.</w:t>
      </w:r>
    </w:p>
  </w:footnote>
  <w:footnote w:id="25">
    <w:p w14:paraId="6D4CB79D" w14:textId="371E1B4C" w:rsidR="00597060" w:rsidRDefault="00597060" w:rsidP="00D82402">
      <w:pPr>
        <w:pStyle w:val="Textpoznpodarou"/>
      </w:pPr>
      <w:r>
        <w:rPr>
          <w:rStyle w:val="Znakapoznpodarou"/>
        </w:rPr>
        <w:footnoteRef/>
      </w:r>
      <w:r>
        <w:t xml:space="preserve"> Grafický manuál VDV je přílohou č. 1 TPS VDV.</w:t>
      </w:r>
    </w:p>
  </w:footnote>
  <w:footnote w:id="26">
    <w:p w14:paraId="332CEB29" w14:textId="77777777" w:rsidR="00597060" w:rsidRDefault="00597060"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597060" w:rsidRDefault="00597060" w:rsidP="005F60CE">
      <w:pPr>
        <w:pStyle w:val="Textpoznpodarou"/>
      </w:pPr>
      <w:r>
        <w:rPr>
          <w:rStyle w:val="Znakapoznpodarou"/>
        </w:rPr>
        <w:footnoteRef/>
      </w:r>
      <w:r>
        <w:t xml:space="preserve"> Vyhláška o jízdních řádech veřejné linkové dopravy.</w:t>
      </w:r>
    </w:p>
  </w:footnote>
  <w:footnote w:id="28">
    <w:p w14:paraId="464F5EC9" w14:textId="77777777" w:rsidR="00597060" w:rsidRDefault="00597060"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597060" w:rsidRDefault="00597060"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597060" w:rsidRDefault="00597060"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597060" w:rsidRDefault="00597060" w:rsidP="00EA7200">
      <w:pPr>
        <w:pStyle w:val="Textpoznpodarou"/>
      </w:pPr>
      <w:r>
        <w:rPr>
          <w:rStyle w:val="Znakapoznpodarou"/>
        </w:rPr>
        <w:footnoteRef/>
      </w:r>
      <w:r>
        <w:t xml:space="preserve"> Posily.</w:t>
      </w:r>
    </w:p>
  </w:footnote>
  <w:footnote w:id="32">
    <w:p w14:paraId="3D5F7A5B" w14:textId="77777777" w:rsidR="00597060" w:rsidRDefault="00597060" w:rsidP="00494712">
      <w:pPr>
        <w:pStyle w:val="Textpoznpodarou"/>
      </w:pPr>
      <w:r>
        <w:rPr>
          <w:rStyle w:val="Znakapoznpodarou"/>
        </w:rPr>
        <w:footnoteRef/>
      </w:r>
      <w:r>
        <w:t xml:space="preserve"> Příslušné regionální oblasti – krajský objednatel</w:t>
      </w:r>
    </w:p>
  </w:footnote>
  <w:footnote w:id="33">
    <w:p w14:paraId="12E5C8AF" w14:textId="0AD8F078" w:rsidR="00597060" w:rsidRDefault="00597060"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597060" w:rsidRDefault="00597060"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D8A"/>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686B"/>
    <w:rsid w:val="000977CD"/>
    <w:rsid w:val="000A039C"/>
    <w:rsid w:val="000A304B"/>
    <w:rsid w:val="000A3D40"/>
    <w:rsid w:val="000B4743"/>
    <w:rsid w:val="000C17E2"/>
    <w:rsid w:val="000C4D4A"/>
    <w:rsid w:val="000C54CD"/>
    <w:rsid w:val="000D423C"/>
    <w:rsid w:val="000D7147"/>
    <w:rsid w:val="000E0F97"/>
    <w:rsid w:val="000E4D96"/>
    <w:rsid w:val="000E6352"/>
    <w:rsid w:val="000F0EB8"/>
    <w:rsid w:val="000F12C5"/>
    <w:rsid w:val="0010340B"/>
    <w:rsid w:val="001076FA"/>
    <w:rsid w:val="00122EFA"/>
    <w:rsid w:val="00135A8E"/>
    <w:rsid w:val="001469AE"/>
    <w:rsid w:val="0015142D"/>
    <w:rsid w:val="0015593B"/>
    <w:rsid w:val="001620FE"/>
    <w:rsid w:val="00176969"/>
    <w:rsid w:val="0018054C"/>
    <w:rsid w:val="00181099"/>
    <w:rsid w:val="0018180D"/>
    <w:rsid w:val="00191CC2"/>
    <w:rsid w:val="00194F92"/>
    <w:rsid w:val="00196597"/>
    <w:rsid w:val="001A45D3"/>
    <w:rsid w:val="001A5DBF"/>
    <w:rsid w:val="001B2AF3"/>
    <w:rsid w:val="001B4017"/>
    <w:rsid w:val="001B4052"/>
    <w:rsid w:val="001B629C"/>
    <w:rsid w:val="001C0541"/>
    <w:rsid w:val="001C4355"/>
    <w:rsid w:val="001C5473"/>
    <w:rsid w:val="001D0372"/>
    <w:rsid w:val="001D7983"/>
    <w:rsid w:val="001E198C"/>
    <w:rsid w:val="001E69C6"/>
    <w:rsid w:val="001E6ED8"/>
    <w:rsid w:val="001F18E5"/>
    <w:rsid w:val="001F4946"/>
    <w:rsid w:val="00200DB5"/>
    <w:rsid w:val="00201847"/>
    <w:rsid w:val="00207961"/>
    <w:rsid w:val="00215202"/>
    <w:rsid w:val="002172A7"/>
    <w:rsid w:val="0022277F"/>
    <w:rsid w:val="00224C5B"/>
    <w:rsid w:val="0023277E"/>
    <w:rsid w:val="00233518"/>
    <w:rsid w:val="00234785"/>
    <w:rsid w:val="00236713"/>
    <w:rsid w:val="00236D88"/>
    <w:rsid w:val="00242146"/>
    <w:rsid w:val="00245D1E"/>
    <w:rsid w:val="002502E2"/>
    <w:rsid w:val="0025090D"/>
    <w:rsid w:val="00252B18"/>
    <w:rsid w:val="00254730"/>
    <w:rsid w:val="00260DB2"/>
    <w:rsid w:val="00267E3D"/>
    <w:rsid w:val="002708E9"/>
    <w:rsid w:val="00274756"/>
    <w:rsid w:val="002751B4"/>
    <w:rsid w:val="00277BD3"/>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269A"/>
    <w:rsid w:val="003A6D31"/>
    <w:rsid w:val="003B3AA1"/>
    <w:rsid w:val="003B6252"/>
    <w:rsid w:val="003C2ADA"/>
    <w:rsid w:val="003C3FFA"/>
    <w:rsid w:val="003C5E5F"/>
    <w:rsid w:val="003E110C"/>
    <w:rsid w:val="003E4B28"/>
    <w:rsid w:val="003E6C21"/>
    <w:rsid w:val="003F2F96"/>
    <w:rsid w:val="003F3DF1"/>
    <w:rsid w:val="0040092C"/>
    <w:rsid w:val="00400A8A"/>
    <w:rsid w:val="00401B4A"/>
    <w:rsid w:val="004035DD"/>
    <w:rsid w:val="004143EE"/>
    <w:rsid w:val="00414817"/>
    <w:rsid w:val="004171AB"/>
    <w:rsid w:val="00417CF3"/>
    <w:rsid w:val="00421CA8"/>
    <w:rsid w:val="00422482"/>
    <w:rsid w:val="004224A5"/>
    <w:rsid w:val="00427F6C"/>
    <w:rsid w:val="00433745"/>
    <w:rsid w:val="00434A4D"/>
    <w:rsid w:val="00434E47"/>
    <w:rsid w:val="00436B44"/>
    <w:rsid w:val="00443198"/>
    <w:rsid w:val="004438C5"/>
    <w:rsid w:val="00452382"/>
    <w:rsid w:val="004550C0"/>
    <w:rsid w:val="00456A0D"/>
    <w:rsid w:val="00460D0A"/>
    <w:rsid w:val="00462167"/>
    <w:rsid w:val="00462397"/>
    <w:rsid w:val="004667C4"/>
    <w:rsid w:val="00467DCC"/>
    <w:rsid w:val="004730FB"/>
    <w:rsid w:val="00487D90"/>
    <w:rsid w:val="00490BC2"/>
    <w:rsid w:val="00493FEB"/>
    <w:rsid w:val="00494712"/>
    <w:rsid w:val="00494997"/>
    <w:rsid w:val="0049521F"/>
    <w:rsid w:val="0049644D"/>
    <w:rsid w:val="004A3366"/>
    <w:rsid w:val="004A583B"/>
    <w:rsid w:val="004B4ADE"/>
    <w:rsid w:val="004B6D3A"/>
    <w:rsid w:val="004C08E6"/>
    <w:rsid w:val="004C0DF1"/>
    <w:rsid w:val="004C1675"/>
    <w:rsid w:val="004D1EC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7980"/>
    <w:rsid w:val="00567C09"/>
    <w:rsid w:val="00571280"/>
    <w:rsid w:val="00572EC3"/>
    <w:rsid w:val="005736C4"/>
    <w:rsid w:val="0057698B"/>
    <w:rsid w:val="00580BBE"/>
    <w:rsid w:val="00582865"/>
    <w:rsid w:val="00591DB5"/>
    <w:rsid w:val="00593AFE"/>
    <w:rsid w:val="00594FF6"/>
    <w:rsid w:val="005968C9"/>
    <w:rsid w:val="00597060"/>
    <w:rsid w:val="005A71A2"/>
    <w:rsid w:val="005B4FF1"/>
    <w:rsid w:val="005B58A6"/>
    <w:rsid w:val="005B5BC2"/>
    <w:rsid w:val="005C1423"/>
    <w:rsid w:val="005C1BDC"/>
    <w:rsid w:val="005C69F5"/>
    <w:rsid w:val="005D31D8"/>
    <w:rsid w:val="005D31E0"/>
    <w:rsid w:val="005E112A"/>
    <w:rsid w:val="005E51EB"/>
    <w:rsid w:val="005E52BA"/>
    <w:rsid w:val="005F60CE"/>
    <w:rsid w:val="0060009F"/>
    <w:rsid w:val="006016DC"/>
    <w:rsid w:val="00605234"/>
    <w:rsid w:val="0060665A"/>
    <w:rsid w:val="00611F86"/>
    <w:rsid w:val="0061266B"/>
    <w:rsid w:val="00620F2D"/>
    <w:rsid w:val="00627648"/>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799D"/>
    <w:rsid w:val="006A4AE2"/>
    <w:rsid w:val="006A4D0D"/>
    <w:rsid w:val="006A7FBD"/>
    <w:rsid w:val="006B4E29"/>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27CCE"/>
    <w:rsid w:val="007339B8"/>
    <w:rsid w:val="007339C5"/>
    <w:rsid w:val="00744D7D"/>
    <w:rsid w:val="00746EE4"/>
    <w:rsid w:val="00750605"/>
    <w:rsid w:val="00756C78"/>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60520"/>
    <w:rsid w:val="00862F1D"/>
    <w:rsid w:val="00865257"/>
    <w:rsid w:val="00872828"/>
    <w:rsid w:val="0087394C"/>
    <w:rsid w:val="00876C48"/>
    <w:rsid w:val="00877C19"/>
    <w:rsid w:val="008809A0"/>
    <w:rsid w:val="00882418"/>
    <w:rsid w:val="0088428D"/>
    <w:rsid w:val="00885834"/>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56D3"/>
    <w:rsid w:val="008F6D24"/>
    <w:rsid w:val="0090100C"/>
    <w:rsid w:val="00901FB5"/>
    <w:rsid w:val="00904537"/>
    <w:rsid w:val="009047ED"/>
    <w:rsid w:val="00906E14"/>
    <w:rsid w:val="00910DAD"/>
    <w:rsid w:val="00914026"/>
    <w:rsid w:val="00920E62"/>
    <w:rsid w:val="00922176"/>
    <w:rsid w:val="00926126"/>
    <w:rsid w:val="0093054F"/>
    <w:rsid w:val="0094424D"/>
    <w:rsid w:val="00944BDB"/>
    <w:rsid w:val="00945896"/>
    <w:rsid w:val="00951933"/>
    <w:rsid w:val="0096507F"/>
    <w:rsid w:val="0096558F"/>
    <w:rsid w:val="00971710"/>
    <w:rsid w:val="009723FD"/>
    <w:rsid w:val="00973DEC"/>
    <w:rsid w:val="00975F19"/>
    <w:rsid w:val="00982FA8"/>
    <w:rsid w:val="0098316A"/>
    <w:rsid w:val="0099084D"/>
    <w:rsid w:val="009A3434"/>
    <w:rsid w:val="009A50DA"/>
    <w:rsid w:val="009A63EE"/>
    <w:rsid w:val="009B3D51"/>
    <w:rsid w:val="009B7CF1"/>
    <w:rsid w:val="009C02A6"/>
    <w:rsid w:val="009C629A"/>
    <w:rsid w:val="009D1F05"/>
    <w:rsid w:val="009D770C"/>
    <w:rsid w:val="009E01A1"/>
    <w:rsid w:val="009E1818"/>
    <w:rsid w:val="009E2261"/>
    <w:rsid w:val="009E7327"/>
    <w:rsid w:val="009F313C"/>
    <w:rsid w:val="00A00576"/>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671E"/>
    <w:rsid w:val="00B45AE0"/>
    <w:rsid w:val="00B461B4"/>
    <w:rsid w:val="00B52FB8"/>
    <w:rsid w:val="00B60080"/>
    <w:rsid w:val="00B60FBF"/>
    <w:rsid w:val="00B64709"/>
    <w:rsid w:val="00B65D0A"/>
    <w:rsid w:val="00B662A3"/>
    <w:rsid w:val="00B66BC6"/>
    <w:rsid w:val="00B717F0"/>
    <w:rsid w:val="00B72F7C"/>
    <w:rsid w:val="00B7346E"/>
    <w:rsid w:val="00B75A49"/>
    <w:rsid w:val="00B75BEF"/>
    <w:rsid w:val="00B803CD"/>
    <w:rsid w:val="00B807FE"/>
    <w:rsid w:val="00B85023"/>
    <w:rsid w:val="00B91F93"/>
    <w:rsid w:val="00B93B97"/>
    <w:rsid w:val="00B97C84"/>
    <w:rsid w:val="00BB0BDE"/>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1CC1"/>
    <w:rsid w:val="00C22DF3"/>
    <w:rsid w:val="00C25560"/>
    <w:rsid w:val="00C30CB5"/>
    <w:rsid w:val="00C324F5"/>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05D63"/>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1601"/>
    <w:rsid w:val="00D72726"/>
    <w:rsid w:val="00D755B9"/>
    <w:rsid w:val="00D82402"/>
    <w:rsid w:val="00D87FD3"/>
    <w:rsid w:val="00D938ED"/>
    <w:rsid w:val="00D94840"/>
    <w:rsid w:val="00DA3356"/>
    <w:rsid w:val="00DA3A8F"/>
    <w:rsid w:val="00DB2C7B"/>
    <w:rsid w:val="00DB3F70"/>
    <w:rsid w:val="00DC1758"/>
    <w:rsid w:val="00DC2766"/>
    <w:rsid w:val="00DC317D"/>
    <w:rsid w:val="00DC358F"/>
    <w:rsid w:val="00DC40D1"/>
    <w:rsid w:val="00DE3F6F"/>
    <w:rsid w:val="00DF5CF6"/>
    <w:rsid w:val="00DF6C37"/>
    <w:rsid w:val="00E0177B"/>
    <w:rsid w:val="00E12BC9"/>
    <w:rsid w:val="00E1608E"/>
    <w:rsid w:val="00E161B8"/>
    <w:rsid w:val="00E211B1"/>
    <w:rsid w:val="00E22CF2"/>
    <w:rsid w:val="00E35D18"/>
    <w:rsid w:val="00E40C98"/>
    <w:rsid w:val="00E41FDB"/>
    <w:rsid w:val="00E42353"/>
    <w:rsid w:val="00E42AE0"/>
    <w:rsid w:val="00E4393B"/>
    <w:rsid w:val="00E44204"/>
    <w:rsid w:val="00E4585E"/>
    <w:rsid w:val="00E50C1B"/>
    <w:rsid w:val="00E52349"/>
    <w:rsid w:val="00E5257F"/>
    <w:rsid w:val="00E5627D"/>
    <w:rsid w:val="00E60386"/>
    <w:rsid w:val="00E603C6"/>
    <w:rsid w:val="00E638FF"/>
    <w:rsid w:val="00E65A20"/>
    <w:rsid w:val="00E71951"/>
    <w:rsid w:val="00E80C06"/>
    <w:rsid w:val="00E94BCB"/>
    <w:rsid w:val="00E95F43"/>
    <w:rsid w:val="00EA6AC8"/>
    <w:rsid w:val="00EA716B"/>
    <w:rsid w:val="00EA7200"/>
    <w:rsid w:val="00EA7C06"/>
    <w:rsid w:val="00EB61A3"/>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20CD2"/>
    <w:rsid w:val="00F21882"/>
    <w:rsid w:val="00F22348"/>
    <w:rsid w:val="00F22510"/>
    <w:rsid w:val="00F2422B"/>
    <w:rsid w:val="00F328B9"/>
    <w:rsid w:val="00F338B5"/>
    <w:rsid w:val="00F36D29"/>
    <w:rsid w:val="00F376EF"/>
    <w:rsid w:val="00F42952"/>
    <w:rsid w:val="00F50024"/>
    <w:rsid w:val="00F5040A"/>
    <w:rsid w:val="00F5093A"/>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C7D68"/>
    <w:rsid w:val="00FD279A"/>
    <w:rsid w:val="00FD6114"/>
    <w:rsid w:val="00FE078E"/>
    <w:rsid w:val="00FE2A3D"/>
    <w:rsid w:val="00FE65B2"/>
    <w:rsid w:val="00FF36E0"/>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 w:id="207889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11707</Words>
  <Characters>69078</Characters>
  <Application>Microsoft Office Word</Application>
  <DocSecurity>0</DocSecurity>
  <Lines>575</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2021-05-11T09:56:00Z</dcterms:created>
  <dcterms:modified xsi:type="dcterms:W3CDTF">2021-05-14T09:27:00Z</dcterms:modified>
</cp:coreProperties>
</file>